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E32" w:rsidRDefault="00DA1E32" w:rsidP="00DA1E32">
      <w:pPr>
        <w:tabs>
          <w:tab w:val="left" w:pos="945"/>
          <w:tab w:val="center" w:pos="4748"/>
        </w:tabs>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 xml:space="preserve">Муниципальный этап </w:t>
      </w:r>
      <w:r>
        <w:rPr>
          <w:rFonts w:ascii="Times New Roman" w:eastAsia="Times New Roman" w:hAnsi="Times New Roman" w:cs="Times New Roman"/>
          <w:b/>
          <w:bCs/>
          <w:sz w:val="24"/>
          <w:szCs w:val="24"/>
          <w:lang w:eastAsia="ru-RU"/>
        </w:rPr>
        <w:t xml:space="preserve">республиканской </w:t>
      </w:r>
      <w:r w:rsidRPr="00273646">
        <w:rPr>
          <w:rFonts w:ascii="Times New Roman" w:eastAsia="Times New Roman" w:hAnsi="Times New Roman" w:cs="Times New Roman"/>
          <w:b/>
          <w:bCs/>
          <w:sz w:val="24"/>
          <w:szCs w:val="24"/>
          <w:lang w:eastAsia="ru-RU"/>
        </w:rPr>
        <w:t>олимпиады школьников</w:t>
      </w:r>
    </w:p>
    <w:p w:rsidR="00DA1E32" w:rsidRPr="00273646" w:rsidRDefault="00DA1E32" w:rsidP="00DA1E3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 xml:space="preserve">по английскому языку 2017-2018 </w:t>
      </w:r>
      <w:proofErr w:type="spellStart"/>
      <w:r w:rsidRPr="00273646">
        <w:rPr>
          <w:rFonts w:ascii="Times New Roman" w:eastAsia="Times New Roman" w:hAnsi="Times New Roman" w:cs="Times New Roman"/>
          <w:b/>
          <w:bCs/>
          <w:sz w:val="24"/>
          <w:szCs w:val="24"/>
          <w:lang w:eastAsia="ru-RU"/>
        </w:rPr>
        <w:t>уч.г</w:t>
      </w:r>
      <w:proofErr w:type="spellEnd"/>
      <w:r w:rsidRPr="00273646">
        <w:rPr>
          <w:rFonts w:ascii="Times New Roman" w:eastAsia="Times New Roman" w:hAnsi="Times New Roman" w:cs="Times New Roman"/>
          <w:b/>
          <w:bCs/>
          <w:sz w:val="24"/>
          <w:szCs w:val="24"/>
          <w:lang w:eastAsia="ru-RU"/>
        </w:rPr>
        <w:t>.</w:t>
      </w:r>
    </w:p>
    <w:p w:rsidR="00DA1E32" w:rsidRPr="00273646" w:rsidRDefault="00DA1E32" w:rsidP="00DA1E3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Письменный тур</w:t>
      </w:r>
    </w:p>
    <w:p w:rsidR="00DA1E32" w:rsidRPr="00273646" w:rsidRDefault="00DA1E32" w:rsidP="00DA1E3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Комплект заданий для учащихся 4 классов</w:t>
      </w:r>
    </w:p>
    <w:p w:rsidR="00273646" w:rsidRPr="00DA1E32" w:rsidRDefault="00DA1E32" w:rsidP="00DA1E32">
      <w:pPr>
        <w:spacing w:after="0" w:line="360" w:lineRule="auto"/>
        <w:jc w:val="center"/>
        <w:outlineLvl w:val="1"/>
        <w:rPr>
          <w:rFonts w:ascii="Times New Roman" w:eastAsia="Times New Roman" w:hAnsi="Times New Roman" w:cs="Times New Roman"/>
          <w:bCs/>
          <w:sz w:val="24"/>
          <w:szCs w:val="24"/>
          <w:lang w:eastAsia="ru-RU"/>
        </w:rPr>
      </w:pPr>
      <w:r w:rsidRPr="00273646">
        <w:rPr>
          <w:rFonts w:ascii="Times New Roman" w:eastAsia="Times New Roman" w:hAnsi="Times New Roman" w:cs="Times New Roman"/>
          <w:bCs/>
          <w:sz w:val="24"/>
          <w:szCs w:val="24"/>
          <w:lang w:eastAsia="ru-RU"/>
        </w:rPr>
        <w:t xml:space="preserve">Максимальный балл за выполнение всех заданий письменного тура – </w:t>
      </w:r>
      <w:r w:rsidRPr="00776BBA">
        <w:rPr>
          <w:rFonts w:ascii="Times New Roman" w:eastAsia="Times New Roman" w:hAnsi="Times New Roman" w:cs="Times New Roman"/>
          <w:bCs/>
          <w:sz w:val="24"/>
          <w:szCs w:val="24"/>
          <w:lang w:eastAsia="ru-RU"/>
        </w:rPr>
        <w:t>6</w:t>
      </w:r>
      <w:r w:rsidRPr="00FD6F9F">
        <w:rPr>
          <w:rFonts w:ascii="Times New Roman" w:eastAsia="Times New Roman" w:hAnsi="Times New Roman" w:cs="Times New Roman"/>
          <w:bCs/>
          <w:sz w:val="24"/>
          <w:szCs w:val="24"/>
          <w:lang w:eastAsia="ru-RU"/>
        </w:rPr>
        <w:t>3</w:t>
      </w:r>
      <w:r w:rsidRPr="00776BB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балла</w:t>
      </w:r>
    </w:p>
    <w:tbl>
      <w:tblPr>
        <w:tblStyle w:val="a4"/>
        <w:tblW w:w="0" w:type="auto"/>
        <w:tblInd w:w="392" w:type="dxa"/>
        <w:shd w:val="clear" w:color="auto" w:fill="BFBFBF" w:themeFill="background1" w:themeFillShade="BF"/>
        <w:tblLook w:val="04A0" w:firstRow="1" w:lastRow="0" w:firstColumn="1" w:lastColumn="0" w:noHBand="0" w:noVBand="1"/>
      </w:tblPr>
      <w:tblGrid>
        <w:gridCol w:w="9320"/>
      </w:tblGrid>
      <w:tr w:rsidR="00273646" w:rsidRPr="00273646" w:rsidTr="00C643C8">
        <w:tc>
          <w:tcPr>
            <w:tcW w:w="9746" w:type="dxa"/>
            <w:shd w:val="clear" w:color="auto" w:fill="BFBFBF" w:themeFill="background1" w:themeFillShade="BF"/>
          </w:tcPr>
          <w:p w:rsidR="00273646" w:rsidRPr="00920A53" w:rsidRDefault="00920A53" w:rsidP="00C643C8">
            <w:pPr>
              <w:jc w:val="center"/>
              <w:rPr>
                <w:rFonts w:ascii="Times New Roman" w:eastAsia="Times New Roman" w:hAnsi="Times New Roman" w:cs="Times New Roman"/>
                <w:b/>
                <w:color w:val="000000"/>
                <w:sz w:val="28"/>
                <w:szCs w:val="28"/>
                <w:lang w:val="en-US" w:eastAsia="ru-RU"/>
              </w:rPr>
            </w:pPr>
            <w:r w:rsidRPr="00920A53">
              <w:rPr>
                <w:rFonts w:ascii="Times New Roman" w:eastAsia="Times New Roman" w:hAnsi="Times New Roman" w:cs="Times New Roman"/>
                <w:b/>
                <w:color w:val="000000"/>
                <w:sz w:val="28"/>
                <w:szCs w:val="28"/>
                <w:lang w:val="en-US" w:eastAsia="ru-RU"/>
              </w:rPr>
              <w:t>LISTENING</w:t>
            </w:r>
          </w:p>
        </w:tc>
      </w:tr>
    </w:tbl>
    <w:p w:rsidR="00273646" w:rsidRPr="00273646" w:rsidRDefault="00273646" w:rsidP="00273646">
      <w:pPr>
        <w:shd w:val="clear" w:color="auto" w:fill="FFFFFF"/>
        <w:spacing w:before="240" w:line="240" w:lineRule="auto"/>
        <w:jc w:val="center"/>
        <w:rPr>
          <w:rFonts w:ascii="Times New Roman" w:eastAsia="Times New Roman" w:hAnsi="Times New Roman" w:cs="Times New Roman"/>
          <w:b/>
          <w:color w:val="000000"/>
          <w:sz w:val="24"/>
          <w:szCs w:val="24"/>
          <w:lang w:val="en-US" w:eastAsia="ru-RU"/>
        </w:rPr>
      </w:pPr>
      <w:r w:rsidRPr="00273646">
        <w:rPr>
          <w:rFonts w:ascii="Times New Roman" w:eastAsia="Times New Roman" w:hAnsi="Times New Roman" w:cs="Times New Roman"/>
          <w:b/>
          <w:color w:val="000000"/>
          <w:sz w:val="24"/>
          <w:szCs w:val="24"/>
          <w:lang w:val="en-US" w:eastAsia="ru-RU"/>
        </w:rPr>
        <w:t xml:space="preserve">Time: </w:t>
      </w:r>
      <w:r w:rsidR="00EC5BD8">
        <w:rPr>
          <w:rFonts w:ascii="Times New Roman" w:eastAsia="Times New Roman" w:hAnsi="Times New Roman" w:cs="Times New Roman"/>
          <w:b/>
          <w:color w:val="000000"/>
          <w:sz w:val="24"/>
          <w:szCs w:val="24"/>
          <w:lang w:eastAsia="ru-RU"/>
        </w:rPr>
        <w:t>15</w:t>
      </w:r>
      <w:r w:rsidRPr="00273646">
        <w:rPr>
          <w:rFonts w:ascii="Times New Roman" w:eastAsia="Times New Roman" w:hAnsi="Times New Roman" w:cs="Times New Roman"/>
          <w:b/>
          <w:color w:val="000000"/>
          <w:sz w:val="24"/>
          <w:szCs w:val="24"/>
          <w:lang w:val="en-US" w:eastAsia="ru-RU"/>
        </w:rPr>
        <w:t xml:space="preserve"> minutes. 1</w:t>
      </w:r>
      <w:r w:rsidR="00EC5BD8">
        <w:rPr>
          <w:rFonts w:ascii="Times New Roman" w:eastAsia="Times New Roman" w:hAnsi="Times New Roman" w:cs="Times New Roman"/>
          <w:b/>
          <w:color w:val="000000"/>
          <w:sz w:val="24"/>
          <w:szCs w:val="24"/>
          <w:lang w:eastAsia="ru-RU"/>
        </w:rPr>
        <w:t>4</w:t>
      </w:r>
      <w:r w:rsidRPr="00273646">
        <w:rPr>
          <w:rFonts w:ascii="Times New Roman" w:eastAsia="Times New Roman" w:hAnsi="Times New Roman" w:cs="Times New Roman"/>
          <w:b/>
          <w:color w:val="000000"/>
          <w:sz w:val="24"/>
          <w:szCs w:val="24"/>
          <w:lang w:val="en-US" w:eastAsia="ru-RU"/>
        </w:rPr>
        <w:t xml:space="preserve"> points</w:t>
      </w:r>
    </w:p>
    <w:p w:rsidR="00273646" w:rsidRPr="00273646" w:rsidRDefault="00273646" w:rsidP="00273646">
      <w:pPr>
        <w:spacing w:line="240" w:lineRule="auto"/>
        <w:ind w:left="284"/>
        <w:rPr>
          <w:rFonts w:ascii="Times New Roman" w:hAnsi="Times New Roman" w:cs="Times New Roman"/>
          <w:b/>
          <w:sz w:val="24"/>
          <w:szCs w:val="24"/>
          <w:lang w:val="en-US"/>
        </w:rPr>
      </w:pPr>
      <w:proofErr w:type="gramStart"/>
      <w:r w:rsidRPr="00273646">
        <w:rPr>
          <w:rFonts w:ascii="Times New Roman" w:hAnsi="Times New Roman" w:cs="Times New Roman"/>
          <w:b/>
          <w:sz w:val="24"/>
          <w:szCs w:val="24"/>
          <w:lang w:val="en-GB"/>
        </w:rPr>
        <w:t>Task 1.</w:t>
      </w:r>
      <w:proofErr w:type="gramEnd"/>
      <w:r w:rsidRPr="00273646">
        <w:rPr>
          <w:rFonts w:ascii="Times New Roman" w:hAnsi="Times New Roman" w:cs="Times New Roman"/>
          <w:b/>
          <w:sz w:val="24"/>
          <w:szCs w:val="24"/>
          <w:lang w:val="en-GB"/>
        </w:rPr>
        <w:t xml:space="preserve"> </w:t>
      </w:r>
      <w:proofErr w:type="gramStart"/>
      <w:r w:rsidRPr="00273646">
        <w:rPr>
          <w:rFonts w:ascii="Times New Roman" w:hAnsi="Times New Roman" w:cs="Times New Roman"/>
          <w:b/>
          <w:sz w:val="24"/>
          <w:szCs w:val="24"/>
          <w:lang w:val="en-GB"/>
        </w:rPr>
        <w:t>Questions 1-8.</w:t>
      </w:r>
      <w:proofErr w:type="gramEnd"/>
      <w:r w:rsidRPr="00273646">
        <w:rPr>
          <w:rFonts w:ascii="Times New Roman" w:hAnsi="Times New Roman" w:cs="Times New Roman"/>
          <w:b/>
          <w:sz w:val="24"/>
          <w:szCs w:val="24"/>
          <w:lang w:val="en-GB"/>
        </w:rPr>
        <w:t xml:space="preserve"> Listen to the </w:t>
      </w:r>
      <w:r w:rsidR="009879E0">
        <w:rPr>
          <w:rFonts w:ascii="Times New Roman" w:hAnsi="Times New Roman" w:cs="Times New Roman"/>
          <w:b/>
          <w:sz w:val="24"/>
          <w:szCs w:val="24"/>
          <w:lang w:val="en-GB"/>
        </w:rPr>
        <w:t xml:space="preserve">tour </w:t>
      </w:r>
      <w:r w:rsidRPr="00273646">
        <w:rPr>
          <w:rFonts w:ascii="Times New Roman" w:hAnsi="Times New Roman" w:cs="Times New Roman"/>
          <w:b/>
          <w:sz w:val="24"/>
          <w:szCs w:val="24"/>
          <w:lang w:val="en-GB"/>
        </w:rPr>
        <w:t>guid</w:t>
      </w:r>
      <w:r w:rsidR="009879E0">
        <w:rPr>
          <w:rFonts w:ascii="Times New Roman" w:hAnsi="Times New Roman" w:cs="Times New Roman"/>
          <w:b/>
          <w:sz w:val="24"/>
          <w:szCs w:val="24"/>
          <w:lang w:val="en-GB"/>
        </w:rPr>
        <w:t>e</w:t>
      </w:r>
      <w:r w:rsidRPr="00273646">
        <w:rPr>
          <w:rFonts w:ascii="Times New Roman" w:hAnsi="Times New Roman" w:cs="Times New Roman"/>
          <w:b/>
          <w:sz w:val="24"/>
          <w:szCs w:val="24"/>
          <w:lang w:val="en-GB"/>
        </w:rPr>
        <w:t xml:space="preserve">. </w:t>
      </w:r>
      <w:r w:rsidRPr="00273646">
        <w:rPr>
          <w:rFonts w:ascii="Times New Roman" w:hAnsi="Times New Roman" w:cs="Times New Roman"/>
          <w:b/>
          <w:sz w:val="24"/>
          <w:szCs w:val="24"/>
          <w:lang w:val="en-US"/>
        </w:rPr>
        <w:t>Put the places in the order that the tour bus will visit them.</w:t>
      </w:r>
      <w:r w:rsidRPr="00273646">
        <w:rPr>
          <w:rFonts w:ascii="Times New Roman" w:eastAsia="Times New Roman" w:hAnsi="Times New Roman" w:cs="Times New Roman"/>
          <w:b/>
          <w:bCs/>
          <w:sz w:val="24"/>
          <w:szCs w:val="24"/>
          <w:lang w:val="en-US" w:eastAsia="ru-RU"/>
        </w:rPr>
        <w:cr/>
      </w:r>
    </w:p>
    <w:tbl>
      <w:tblPr>
        <w:tblStyle w:val="a4"/>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544"/>
      </w:tblGrid>
      <w:tr w:rsidR="00EC5BD8" w:rsidRPr="00273646" w:rsidTr="00EC5BD8">
        <w:tc>
          <w:tcPr>
            <w:tcW w:w="3260" w:type="dxa"/>
          </w:tcPr>
          <w:p w:rsidR="00EC5BD8" w:rsidRPr="00273646" w:rsidRDefault="00EC5BD8" w:rsidP="00273646">
            <w:pPr>
              <w:rPr>
                <w:rFonts w:ascii="Times New Roman" w:hAnsi="Times New Roman" w:cs="Times New Roman"/>
                <w:sz w:val="24"/>
                <w:szCs w:val="24"/>
                <w:lang w:val="en-US"/>
              </w:rPr>
            </w:pPr>
            <w:r w:rsidRPr="00273646">
              <w:rPr>
                <w:rFonts w:ascii="Times New Roman" w:hAnsi="Times New Roman" w:cs="Times New Roman"/>
                <w:sz w:val="24"/>
                <w:szCs w:val="24"/>
                <w:lang w:val="en-US"/>
              </w:rPr>
              <w:t xml:space="preserve">A. Buckingham Palace </w:t>
            </w:r>
          </w:p>
          <w:p w:rsidR="00EC5BD8" w:rsidRPr="00273646" w:rsidRDefault="00EC5BD8">
            <w:pPr>
              <w:rPr>
                <w:rFonts w:ascii="Times New Roman" w:hAnsi="Times New Roman" w:cs="Times New Roman"/>
                <w:sz w:val="24"/>
                <w:szCs w:val="24"/>
                <w:lang w:val="en-US"/>
              </w:rPr>
            </w:pPr>
          </w:p>
        </w:tc>
        <w:tc>
          <w:tcPr>
            <w:tcW w:w="3544" w:type="dxa"/>
          </w:tcPr>
          <w:p w:rsidR="00EC5BD8" w:rsidRPr="00273646" w:rsidRDefault="00EC5BD8" w:rsidP="004202F2">
            <w:pPr>
              <w:rPr>
                <w:rFonts w:ascii="Times New Roman" w:hAnsi="Times New Roman" w:cs="Times New Roman"/>
                <w:sz w:val="24"/>
                <w:szCs w:val="24"/>
                <w:lang w:val="en-US"/>
              </w:rPr>
            </w:pPr>
            <w:r w:rsidRPr="00273646">
              <w:rPr>
                <w:rFonts w:ascii="Times New Roman" w:hAnsi="Times New Roman" w:cs="Times New Roman"/>
                <w:sz w:val="24"/>
                <w:szCs w:val="24"/>
                <w:lang w:val="en-US"/>
              </w:rPr>
              <w:t>E. Tower of London</w:t>
            </w:r>
          </w:p>
          <w:p w:rsidR="00EC5BD8" w:rsidRPr="00273646" w:rsidRDefault="00EC5BD8" w:rsidP="004202F2">
            <w:pPr>
              <w:rPr>
                <w:rFonts w:ascii="Times New Roman" w:hAnsi="Times New Roman" w:cs="Times New Roman"/>
                <w:sz w:val="24"/>
                <w:szCs w:val="24"/>
                <w:lang w:val="en-US"/>
              </w:rPr>
            </w:pPr>
          </w:p>
        </w:tc>
      </w:tr>
      <w:tr w:rsidR="00EC5BD8" w:rsidRPr="00273646" w:rsidTr="00EC5BD8">
        <w:tc>
          <w:tcPr>
            <w:tcW w:w="3260" w:type="dxa"/>
          </w:tcPr>
          <w:p w:rsidR="00EC5BD8" w:rsidRPr="00273646" w:rsidRDefault="00EC5BD8" w:rsidP="00273646">
            <w:pPr>
              <w:rPr>
                <w:rFonts w:ascii="Times New Roman" w:hAnsi="Times New Roman" w:cs="Times New Roman"/>
                <w:sz w:val="24"/>
                <w:szCs w:val="24"/>
                <w:lang w:val="en-US"/>
              </w:rPr>
            </w:pPr>
            <w:r w:rsidRPr="00273646">
              <w:rPr>
                <w:rFonts w:ascii="Times New Roman" w:hAnsi="Times New Roman" w:cs="Times New Roman"/>
                <w:sz w:val="24"/>
                <w:szCs w:val="24"/>
                <w:lang w:val="en-US"/>
              </w:rPr>
              <w:t>B. Tower Bridge</w:t>
            </w:r>
          </w:p>
          <w:p w:rsidR="00EC5BD8" w:rsidRPr="00273646" w:rsidRDefault="00EC5BD8">
            <w:pPr>
              <w:rPr>
                <w:rFonts w:ascii="Times New Roman" w:hAnsi="Times New Roman" w:cs="Times New Roman"/>
                <w:sz w:val="24"/>
                <w:szCs w:val="24"/>
                <w:lang w:val="en-US"/>
              </w:rPr>
            </w:pPr>
          </w:p>
        </w:tc>
        <w:tc>
          <w:tcPr>
            <w:tcW w:w="3544" w:type="dxa"/>
          </w:tcPr>
          <w:p w:rsidR="00EC5BD8" w:rsidRPr="00273646" w:rsidRDefault="00EC5BD8" w:rsidP="004202F2">
            <w:pPr>
              <w:rPr>
                <w:rFonts w:ascii="Times New Roman" w:hAnsi="Times New Roman" w:cs="Times New Roman"/>
                <w:sz w:val="24"/>
                <w:szCs w:val="24"/>
                <w:lang w:val="en-US"/>
              </w:rPr>
            </w:pPr>
            <w:r w:rsidRPr="00273646">
              <w:rPr>
                <w:rFonts w:ascii="Times New Roman" w:hAnsi="Times New Roman" w:cs="Times New Roman"/>
                <w:sz w:val="24"/>
                <w:szCs w:val="24"/>
                <w:lang w:val="en-US"/>
              </w:rPr>
              <w:t>F. Oxford Street</w:t>
            </w:r>
          </w:p>
          <w:p w:rsidR="00EC5BD8" w:rsidRPr="00273646" w:rsidRDefault="00EC5BD8" w:rsidP="004202F2">
            <w:pPr>
              <w:rPr>
                <w:rFonts w:ascii="Times New Roman" w:hAnsi="Times New Roman" w:cs="Times New Roman"/>
                <w:sz w:val="24"/>
                <w:szCs w:val="24"/>
                <w:lang w:val="en-US"/>
              </w:rPr>
            </w:pPr>
          </w:p>
        </w:tc>
      </w:tr>
      <w:tr w:rsidR="00EC5BD8" w:rsidRPr="00273646" w:rsidTr="00EC5BD8">
        <w:tc>
          <w:tcPr>
            <w:tcW w:w="3260" w:type="dxa"/>
          </w:tcPr>
          <w:p w:rsidR="00EC5BD8" w:rsidRPr="00273646" w:rsidRDefault="00EC5BD8" w:rsidP="00273646">
            <w:pPr>
              <w:rPr>
                <w:rFonts w:ascii="Times New Roman" w:hAnsi="Times New Roman" w:cs="Times New Roman"/>
                <w:sz w:val="24"/>
                <w:szCs w:val="24"/>
                <w:lang w:val="en-US"/>
              </w:rPr>
            </w:pPr>
            <w:r w:rsidRPr="00273646">
              <w:rPr>
                <w:rFonts w:ascii="Times New Roman" w:hAnsi="Times New Roman" w:cs="Times New Roman"/>
                <w:sz w:val="24"/>
                <w:szCs w:val="24"/>
                <w:lang w:val="en-US"/>
              </w:rPr>
              <w:t>C. Houses of Parliament</w:t>
            </w:r>
          </w:p>
          <w:p w:rsidR="00EC5BD8" w:rsidRPr="00273646" w:rsidRDefault="00EC5BD8">
            <w:pPr>
              <w:rPr>
                <w:rFonts w:ascii="Times New Roman" w:hAnsi="Times New Roman" w:cs="Times New Roman"/>
                <w:sz w:val="24"/>
                <w:szCs w:val="24"/>
                <w:lang w:val="en-US"/>
              </w:rPr>
            </w:pPr>
          </w:p>
        </w:tc>
        <w:tc>
          <w:tcPr>
            <w:tcW w:w="3544" w:type="dxa"/>
          </w:tcPr>
          <w:p w:rsidR="00EC5BD8" w:rsidRPr="00273646" w:rsidRDefault="00EC5BD8" w:rsidP="004202F2">
            <w:pPr>
              <w:rPr>
                <w:rFonts w:ascii="Times New Roman" w:hAnsi="Times New Roman" w:cs="Times New Roman"/>
                <w:sz w:val="24"/>
                <w:szCs w:val="24"/>
                <w:lang w:val="en-US"/>
              </w:rPr>
            </w:pPr>
            <w:r w:rsidRPr="00273646">
              <w:rPr>
                <w:rFonts w:ascii="Times New Roman" w:hAnsi="Times New Roman" w:cs="Times New Roman"/>
                <w:sz w:val="24"/>
                <w:szCs w:val="24"/>
                <w:lang w:val="en-US"/>
              </w:rPr>
              <w:t xml:space="preserve">G. Madam </w:t>
            </w:r>
            <w:proofErr w:type="spellStart"/>
            <w:r w:rsidRPr="00273646">
              <w:rPr>
                <w:rFonts w:ascii="Times New Roman" w:hAnsi="Times New Roman" w:cs="Times New Roman"/>
                <w:sz w:val="24"/>
                <w:szCs w:val="24"/>
                <w:lang w:val="en-US"/>
              </w:rPr>
              <w:t>Tussauds</w:t>
            </w:r>
            <w:proofErr w:type="spellEnd"/>
            <w:r w:rsidRPr="00273646">
              <w:rPr>
                <w:rFonts w:ascii="Times New Roman" w:hAnsi="Times New Roman" w:cs="Times New Roman"/>
                <w:sz w:val="24"/>
                <w:szCs w:val="24"/>
                <w:lang w:val="en-US"/>
              </w:rPr>
              <w:t xml:space="preserve"> Museum</w:t>
            </w:r>
          </w:p>
          <w:p w:rsidR="00EC5BD8" w:rsidRPr="00273646" w:rsidRDefault="00EC5BD8" w:rsidP="004202F2">
            <w:pPr>
              <w:rPr>
                <w:rFonts w:ascii="Times New Roman" w:hAnsi="Times New Roman" w:cs="Times New Roman"/>
                <w:sz w:val="24"/>
                <w:szCs w:val="24"/>
                <w:lang w:val="en-US"/>
              </w:rPr>
            </w:pPr>
          </w:p>
        </w:tc>
      </w:tr>
      <w:tr w:rsidR="00EC5BD8" w:rsidRPr="00273646" w:rsidTr="00EC5BD8">
        <w:tc>
          <w:tcPr>
            <w:tcW w:w="3260" w:type="dxa"/>
          </w:tcPr>
          <w:p w:rsidR="00EC5BD8" w:rsidRPr="00273646" w:rsidRDefault="00EC5BD8" w:rsidP="00273646">
            <w:pPr>
              <w:rPr>
                <w:rFonts w:ascii="Times New Roman" w:hAnsi="Times New Roman" w:cs="Times New Roman"/>
                <w:sz w:val="24"/>
                <w:szCs w:val="24"/>
                <w:lang w:val="en-US"/>
              </w:rPr>
            </w:pPr>
            <w:r w:rsidRPr="00273646">
              <w:rPr>
                <w:rFonts w:ascii="Times New Roman" w:hAnsi="Times New Roman" w:cs="Times New Roman"/>
                <w:sz w:val="24"/>
                <w:szCs w:val="24"/>
                <w:lang w:val="en-US"/>
              </w:rPr>
              <w:t>D. Big Ben</w:t>
            </w:r>
          </w:p>
          <w:p w:rsidR="00EC5BD8" w:rsidRPr="00273646" w:rsidRDefault="00EC5BD8">
            <w:pPr>
              <w:rPr>
                <w:rFonts w:ascii="Times New Roman" w:hAnsi="Times New Roman" w:cs="Times New Roman"/>
                <w:sz w:val="24"/>
                <w:szCs w:val="24"/>
                <w:lang w:val="en-US"/>
              </w:rPr>
            </w:pPr>
          </w:p>
        </w:tc>
        <w:tc>
          <w:tcPr>
            <w:tcW w:w="3544" w:type="dxa"/>
          </w:tcPr>
          <w:p w:rsidR="00EC5BD8" w:rsidRPr="00273646" w:rsidRDefault="00EC5BD8" w:rsidP="00920A53">
            <w:pPr>
              <w:rPr>
                <w:rFonts w:ascii="Times New Roman" w:hAnsi="Times New Roman" w:cs="Times New Roman"/>
                <w:sz w:val="24"/>
                <w:szCs w:val="24"/>
                <w:lang w:val="en-US"/>
              </w:rPr>
            </w:pPr>
            <w:r w:rsidRPr="00273646">
              <w:rPr>
                <w:rFonts w:ascii="Times New Roman" w:hAnsi="Times New Roman" w:cs="Times New Roman"/>
                <w:sz w:val="24"/>
                <w:szCs w:val="24"/>
                <w:lang w:val="en-US"/>
              </w:rPr>
              <w:t>H. London Eye</w:t>
            </w:r>
          </w:p>
        </w:tc>
      </w:tr>
    </w:tbl>
    <w:p w:rsidR="00D61AC6" w:rsidRPr="00920A53" w:rsidRDefault="00D61AC6">
      <w:pPr>
        <w:rPr>
          <w:rFonts w:ascii="Times New Roman" w:hAnsi="Times New Roman" w:cs="Times New Roman"/>
          <w:b/>
          <w:sz w:val="24"/>
          <w:szCs w:val="24"/>
        </w:rPr>
      </w:pPr>
      <w:r w:rsidRPr="00920A53">
        <w:rPr>
          <w:rFonts w:ascii="Times New Roman" w:hAnsi="Times New Roman" w:cs="Times New Roman"/>
          <w:b/>
          <w:sz w:val="24"/>
          <w:szCs w:val="24"/>
        </w:rPr>
        <w:t>1_____   2_____  3_____  4_____  5_____  6_____  7_____  8_____</w:t>
      </w:r>
    </w:p>
    <w:p w:rsidR="00C14A70" w:rsidRDefault="00C14A70">
      <w:pPr>
        <w:rPr>
          <w:rFonts w:ascii="Times New Roman" w:hAnsi="Times New Roman" w:cs="Times New Roman"/>
          <w:b/>
          <w:sz w:val="24"/>
          <w:szCs w:val="24"/>
          <w:lang w:val="en-GB"/>
        </w:rPr>
      </w:pPr>
    </w:p>
    <w:p w:rsidR="009D2B08" w:rsidRPr="00273646" w:rsidRDefault="00273646">
      <w:pPr>
        <w:rPr>
          <w:rFonts w:ascii="Times New Roman" w:hAnsi="Times New Roman" w:cs="Times New Roman"/>
          <w:b/>
          <w:sz w:val="24"/>
          <w:szCs w:val="24"/>
          <w:lang w:val="en-US"/>
        </w:rPr>
      </w:pPr>
      <w:proofErr w:type="gramStart"/>
      <w:r w:rsidRPr="00273646">
        <w:rPr>
          <w:rFonts w:ascii="Times New Roman" w:hAnsi="Times New Roman" w:cs="Times New Roman"/>
          <w:b/>
          <w:sz w:val="24"/>
          <w:szCs w:val="24"/>
          <w:lang w:val="en-GB"/>
        </w:rPr>
        <w:t xml:space="preserve">Task </w:t>
      </w:r>
      <w:r w:rsidR="009D2B08" w:rsidRPr="00273646">
        <w:rPr>
          <w:rFonts w:ascii="Times New Roman" w:hAnsi="Times New Roman" w:cs="Times New Roman"/>
          <w:b/>
          <w:sz w:val="24"/>
          <w:szCs w:val="24"/>
          <w:lang w:val="en-US"/>
        </w:rPr>
        <w:t>2.</w:t>
      </w:r>
      <w:proofErr w:type="gramEnd"/>
      <w:r w:rsidR="009D2B08" w:rsidRPr="00273646">
        <w:rPr>
          <w:rFonts w:ascii="Times New Roman" w:hAnsi="Times New Roman" w:cs="Times New Roman"/>
          <w:b/>
          <w:sz w:val="24"/>
          <w:szCs w:val="24"/>
          <w:lang w:val="en-US"/>
        </w:rPr>
        <w:t xml:space="preserve"> </w:t>
      </w:r>
      <w:proofErr w:type="gramStart"/>
      <w:r w:rsidR="00064E03">
        <w:rPr>
          <w:rFonts w:ascii="Times New Roman" w:hAnsi="Times New Roman" w:cs="Times New Roman"/>
          <w:b/>
          <w:sz w:val="24"/>
          <w:szCs w:val="24"/>
          <w:lang w:val="en-US"/>
        </w:rPr>
        <w:t>Questions 9-14.</w:t>
      </w:r>
      <w:proofErr w:type="gramEnd"/>
      <w:r w:rsidR="00064E03">
        <w:rPr>
          <w:rFonts w:ascii="Times New Roman" w:hAnsi="Times New Roman" w:cs="Times New Roman"/>
          <w:b/>
          <w:sz w:val="24"/>
          <w:szCs w:val="24"/>
          <w:lang w:val="en-US"/>
        </w:rPr>
        <w:t xml:space="preserve"> </w:t>
      </w:r>
      <w:r w:rsidR="009D2B08" w:rsidRPr="00273646">
        <w:rPr>
          <w:rFonts w:ascii="Times New Roman" w:hAnsi="Times New Roman" w:cs="Times New Roman"/>
          <w:b/>
          <w:sz w:val="24"/>
          <w:szCs w:val="24"/>
          <w:lang w:val="en-US"/>
        </w:rPr>
        <w:t>Read the questions and choose the correct answer.</w:t>
      </w:r>
    </w:p>
    <w:p w:rsidR="009D2B08" w:rsidRPr="00273646" w:rsidRDefault="00EC5BD8">
      <w:pPr>
        <w:rPr>
          <w:rFonts w:ascii="Times New Roman" w:hAnsi="Times New Roman" w:cs="Times New Roman"/>
          <w:sz w:val="24"/>
          <w:szCs w:val="24"/>
          <w:lang w:val="en-US"/>
        </w:rPr>
      </w:pPr>
      <w:r>
        <w:rPr>
          <w:rFonts w:ascii="Times New Roman" w:hAnsi="Times New Roman" w:cs="Times New Roman"/>
          <w:sz w:val="24"/>
          <w:szCs w:val="24"/>
        </w:rPr>
        <w:t xml:space="preserve">9. </w:t>
      </w:r>
      <w:r w:rsidR="009D2B08" w:rsidRPr="00273646">
        <w:rPr>
          <w:rFonts w:ascii="Times New Roman" w:hAnsi="Times New Roman" w:cs="Times New Roman"/>
          <w:sz w:val="24"/>
          <w:szCs w:val="24"/>
          <w:lang w:val="en-US"/>
        </w:rPr>
        <w:t>The tour takes ____hours.</w:t>
      </w:r>
    </w:p>
    <w:p w:rsidR="009D2B08" w:rsidRPr="00EC5BD8" w:rsidRDefault="009D2B08" w:rsidP="000C19E0">
      <w:pPr>
        <w:pStyle w:val="a5"/>
        <w:numPr>
          <w:ilvl w:val="0"/>
          <w:numId w:val="15"/>
        </w:numPr>
        <w:rPr>
          <w:rFonts w:ascii="Times New Roman" w:hAnsi="Times New Roman" w:cs="Times New Roman"/>
          <w:sz w:val="24"/>
          <w:szCs w:val="24"/>
          <w:lang w:val="en-US"/>
        </w:rPr>
      </w:pPr>
      <w:r w:rsidRPr="00EC5BD8">
        <w:rPr>
          <w:rFonts w:ascii="Times New Roman" w:hAnsi="Times New Roman" w:cs="Times New Roman"/>
          <w:sz w:val="24"/>
          <w:szCs w:val="24"/>
          <w:lang w:val="en-US"/>
        </w:rPr>
        <w:t>2</w:t>
      </w:r>
    </w:p>
    <w:p w:rsidR="009D2B08" w:rsidRPr="00EC5BD8" w:rsidRDefault="009D2B08" w:rsidP="000C19E0">
      <w:pPr>
        <w:pStyle w:val="a5"/>
        <w:numPr>
          <w:ilvl w:val="0"/>
          <w:numId w:val="15"/>
        </w:numPr>
        <w:rPr>
          <w:rFonts w:ascii="Times New Roman" w:hAnsi="Times New Roman" w:cs="Times New Roman"/>
          <w:sz w:val="24"/>
          <w:szCs w:val="24"/>
          <w:lang w:val="en-US"/>
        </w:rPr>
      </w:pPr>
      <w:r w:rsidRPr="00EC5BD8">
        <w:rPr>
          <w:rFonts w:ascii="Times New Roman" w:hAnsi="Times New Roman" w:cs="Times New Roman"/>
          <w:sz w:val="24"/>
          <w:szCs w:val="24"/>
          <w:lang w:val="en-US"/>
        </w:rPr>
        <w:t>3</w:t>
      </w:r>
    </w:p>
    <w:p w:rsidR="009D2B08" w:rsidRPr="00EC5BD8" w:rsidRDefault="009D2B08" w:rsidP="000C19E0">
      <w:pPr>
        <w:pStyle w:val="a5"/>
        <w:numPr>
          <w:ilvl w:val="0"/>
          <w:numId w:val="15"/>
        </w:numPr>
        <w:rPr>
          <w:rFonts w:ascii="Times New Roman" w:hAnsi="Times New Roman" w:cs="Times New Roman"/>
          <w:sz w:val="24"/>
          <w:szCs w:val="24"/>
          <w:lang w:val="en-US"/>
        </w:rPr>
      </w:pPr>
      <w:r w:rsidRPr="00EC5BD8">
        <w:rPr>
          <w:rFonts w:ascii="Times New Roman" w:hAnsi="Times New Roman" w:cs="Times New Roman"/>
          <w:sz w:val="24"/>
          <w:szCs w:val="24"/>
          <w:lang w:val="en-US"/>
        </w:rPr>
        <w:t>4</w:t>
      </w:r>
    </w:p>
    <w:p w:rsidR="009D2B08" w:rsidRPr="00273646" w:rsidRDefault="00EC5BD8">
      <w:pPr>
        <w:rPr>
          <w:rFonts w:ascii="Times New Roman" w:hAnsi="Times New Roman" w:cs="Times New Roman"/>
          <w:color w:val="000000"/>
          <w:sz w:val="24"/>
          <w:szCs w:val="24"/>
          <w:shd w:val="clear" w:color="auto" w:fill="FFFFFF"/>
          <w:lang w:val="en-GB"/>
        </w:rPr>
      </w:pPr>
      <w:r w:rsidRPr="00EC5BD8">
        <w:rPr>
          <w:rFonts w:ascii="Times New Roman" w:hAnsi="Times New Roman" w:cs="Times New Roman"/>
          <w:color w:val="000000"/>
          <w:sz w:val="24"/>
          <w:szCs w:val="24"/>
          <w:shd w:val="clear" w:color="auto" w:fill="FFFFFF"/>
          <w:lang w:val="en-GB"/>
        </w:rPr>
        <w:t xml:space="preserve">10. </w:t>
      </w:r>
      <w:r w:rsidR="009D2B08" w:rsidRPr="00273646">
        <w:rPr>
          <w:rFonts w:ascii="Times New Roman" w:hAnsi="Times New Roman" w:cs="Times New Roman"/>
          <w:color w:val="000000"/>
          <w:sz w:val="24"/>
          <w:szCs w:val="24"/>
          <w:shd w:val="clear" w:color="auto" w:fill="FFFFFF"/>
          <w:lang w:val="en-GB"/>
        </w:rPr>
        <w:t xml:space="preserve">At Madame </w:t>
      </w:r>
      <w:proofErr w:type="spellStart"/>
      <w:r w:rsidR="009D2B08" w:rsidRPr="00273646">
        <w:rPr>
          <w:rFonts w:ascii="Times New Roman" w:hAnsi="Times New Roman" w:cs="Times New Roman"/>
          <w:color w:val="000000"/>
          <w:sz w:val="24"/>
          <w:szCs w:val="24"/>
          <w:shd w:val="clear" w:color="auto" w:fill="FFFFFF"/>
          <w:lang w:val="en-GB"/>
        </w:rPr>
        <w:t>Tussauds</w:t>
      </w:r>
      <w:proofErr w:type="spellEnd"/>
      <w:r w:rsidR="009D2B08" w:rsidRPr="00273646">
        <w:rPr>
          <w:rFonts w:ascii="Times New Roman" w:hAnsi="Times New Roman" w:cs="Times New Roman"/>
          <w:color w:val="000000"/>
          <w:sz w:val="24"/>
          <w:szCs w:val="24"/>
          <w:shd w:val="clear" w:color="auto" w:fill="FFFFFF"/>
          <w:lang w:val="en-GB"/>
        </w:rPr>
        <w:t xml:space="preserve"> Museum you can see ___________.</w:t>
      </w:r>
    </w:p>
    <w:p w:rsidR="009D2B08" w:rsidRPr="000C19E0" w:rsidRDefault="003E7C2C" w:rsidP="000C19E0">
      <w:pPr>
        <w:pStyle w:val="a5"/>
        <w:numPr>
          <w:ilvl w:val="0"/>
          <w:numId w:val="16"/>
        </w:numPr>
        <w:ind w:left="709" w:hanging="283"/>
        <w:rPr>
          <w:rFonts w:ascii="Times New Roman" w:hAnsi="Times New Roman" w:cs="Times New Roman"/>
          <w:color w:val="000000"/>
          <w:sz w:val="24"/>
          <w:szCs w:val="24"/>
          <w:shd w:val="clear" w:color="auto" w:fill="FFFFFF"/>
          <w:lang w:val="en-GB"/>
        </w:rPr>
      </w:pPr>
      <w:r w:rsidRPr="000C19E0">
        <w:rPr>
          <w:rFonts w:ascii="Times New Roman" w:hAnsi="Times New Roman" w:cs="Times New Roman"/>
          <w:color w:val="000000"/>
          <w:sz w:val="24"/>
          <w:szCs w:val="24"/>
          <w:shd w:val="clear" w:color="auto" w:fill="FFFFFF"/>
          <w:lang w:val="en-GB"/>
        </w:rPr>
        <w:t>models of old buildings</w:t>
      </w:r>
    </w:p>
    <w:p w:rsidR="009D2B08" w:rsidRPr="000C19E0" w:rsidRDefault="00EC5BD8" w:rsidP="000C19E0">
      <w:pPr>
        <w:pStyle w:val="a5"/>
        <w:numPr>
          <w:ilvl w:val="0"/>
          <w:numId w:val="16"/>
        </w:numPr>
        <w:ind w:left="709" w:hanging="283"/>
        <w:rPr>
          <w:rFonts w:ascii="Times New Roman" w:hAnsi="Times New Roman" w:cs="Times New Roman"/>
          <w:color w:val="000000"/>
          <w:sz w:val="24"/>
          <w:szCs w:val="24"/>
          <w:shd w:val="clear" w:color="auto" w:fill="FFFFFF"/>
          <w:lang w:val="en-GB"/>
        </w:rPr>
      </w:pPr>
      <w:r w:rsidRPr="000C19E0">
        <w:rPr>
          <w:rFonts w:ascii="Times New Roman" w:hAnsi="Times New Roman" w:cs="Times New Roman"/>
          <w:color w:val="000000"/>
          <w:sz w:val="24"/>
          <w:szCs w:val="24"/>
          <w:shd w:val="clear" w:color="auto" w:fill="FFFFFF"/>
          <w:lang w:val="en-GB"/>
        </w:rPr>
        <w:t xml:space="preserve">models </w:t>
      </w:r>
      <w:r w:rsidR="009D2B08" w:rsidRPr="000C19E0">
        <w:rPr>
          <w:rFonts w:ascii="Times New Roman" w:hAnsi="Times New Roman" w:cs="Times New Roman"/>
          <w:color w:val="000000"/>
          <w:sz w:val="24"/>
          <w:szCs w:val="24"/>
          <w:shd w:val="clear" w:color="auto" w:fill="FFFFFF"/>
          <w:lang w:val="en-GB"/>
        </w:rPr>
        <w:t>of famous people</w:t>
      </w:r>
    </w:p>
    <w:p w:rsidR="009D2B08" w:rsidRPr="000C19E0" w:rsidRDefault="003E7C2C" w:rsidP="000C19E0">
      <w:pPr>
        <w:pStyle w:val="a5"/>
        <w:numPr>
          <w:ilvl w:val="0"/>
          <w:numId w:val="16"/>
        </w:numPr>
        <w:ind w:left="709" w:hanging="283"/>
        <w:rPr>
          <w:rFonts w:ascii="Times New Roman" w:hAnsi="Times New Roman" w:cs="Times New Roman"/>
          <w:color w:val="000000"/>
          <w:sz w:val="24"/>
          <w:szCs w:val="24"/>
          <w:shd w:val="clear" w:color="auto" w:fill="FFFFFF"/>
          <w:lang w:val="en-GB"/>
        </w:rPr>
      </w:pPr>
      <w:r w:rsidRPr="000C19E0">
        <w:rPr>
          <w:rFonts w:ascii="Times New Roman" w:hAnsi="Times New Roman" w:cs="Times New Roman"/>
          <w:color w:val="000000"/>
          <w:sz w:val="24"/>
          <w:szCs w:val="24"/>
          <w:shd w:val="clear" w:color="auto" w:fill="FFFFFF"/>
          <w:lang w:val="en-GB"/>
        </w:rPr>
        <w:t>models of cars and buses</w:t>
      </w:r>
    </w:p>
    <w:p w:rsidR="00512E4F" w:rsidRPr="00273646" w:rsidRDefault="00EC5BD8">
      <w:pPr>
        <w:rPr>
          <w:rFonts w:ascii="Times New Roman" w:hAnsi="Times New Roman" w:cs="Times New Roman"/>
          <w:color w:val="000000"/>
          <w:sz w:val="24"/>
          <w:szCs w:val="24"/>
          <w:shd w:val="clear" w:color="auto" w:fill="FFFFFF"/>
          <w:lang w:val="en-GB"/>
        </w:rPr>
      </w:pPr>
      <w:r w:rsidRPr="00EC5BD8">
        <w:rPr>
          <w:rFonts w:ascii="Times New Roman" w:hAnsi="Times New Roman" w:cs="Times New Roman"/>
          <w:color w:val="000000"/>
          <w:sz w:val="24"/>
          <w:szCs w:val="24"/>
          <w:shd w:val="clear" w:color="auto" w:fill="FFFFFF"/>
          <w:lang w:val="en-GB"/>
        </w:rPr>
        <w:t xml:space="preserve">11. </w:t>
      </w:r>
      <w:r w:rsidR="00512E4F" w:rsidRPr="00273646">
        <w:rPr>
          <w:rFonts w:ascii="Times New Roman" w:hAnsi="Times New Roman" w:cs="Times New Roman"/>
          <w:color w:val="000000"/>
          <w:sz w:val="24"/>
          <w:szCs w:val="24"/>
          <w:shd w:val="clear" w:color="auto" w:fill="FFFFFF"/>
          <w:lang w:val="en-GB"/>
        </w:rPr>
        <w:t>Oxford Street is a famous street for ___________.</w:t>
      </w:r>
    </w:p>
    <w:p w:rsidR="00512E4F" w:rsidRPr="00EC5BD8" w:rsidRDefault="003E7C2C" w:rsidP="000C19E0">
      <w:pPr>
        <w:pStyle w:val="a5"/>
        <w:numPr>
          <w:ilvl w:val="0"/>
          <w:numId w:val="17"/>
        </w:numPr>
        <w:rPr>
          <w:rFonts w:ascii="Times New Roman" w:hAnsi="Times New Roman" w:cs="Times New Roman"/>
          <w:color w:val="000000"/>
          <w:sz w:val="24"/>
          <w:szCs w:val="24"/>
          <w:shd w:val="clear" w:color="auto" w:fill="FFFFFF"/>
          <w:lang w:val="en-GB"/>
        </w:rPr>
      </w:pPr>
      <w:r>
        <w:rPr>
          <w:rFonts w:ascii="Times New Roman" w:hAnsi="Times New Roman" w:cs="Times New Roman"/>
          <w:color w:val="000000"/>
          <w:sz w:val="24"/>
          <w:szCs w:val="24"/>
          <w:shd w:val="clear" w:color="auto" w:fill="FFFFFF"/>
          <w:lang w:val="en-GB"/>
        </w:rPr>
        <w:t>museums</w:t>
      </w:r>
    </w:p>
    <w:p w:rsidR="00512E4F" w:rsidRPr="00EC5BD8" w:rsidRDefault="003E7C2C" w:rsidP="000C19E0">
      <w:pPr>
        <w:pStyle w:val="a5"/>
        <w:numPr>
          <w:ilvl w:val="0"/>
          <w:numId w:val="17"/>
        </w:numPr>
        <w:rPr>
          <w:rFonts w:ascii="Times New Roman" w:hAnsi="Times New Roman" w:cs="Times New Roman"/>
          <w:color w:val="000000"/>
          <w:sz w:val="24"/>
          <w:szCs w:val="24"/>
          <w:shd w:val="clear" w:color="auto" w:fill="FFFFFF"/>
          <w:lang w:val="en-GB"/>
        </w:rPr>
      </w:pPr>
      <w:r>
        <w:rPr>
          <w:rFonts w:ascii="Times New Roman" w:hAnsi="Times New Roman" w:cs="Times New Roman"/>
          <w:color w:val="000000"/>
          <w:sz w:val="24"/>
          <w:szCs w:val="24"/>
          <w:shd w:val="clear" w:color="auto" w:fill="FFFFFF"/>
          <w:lang w:val="en-GB"/>
        </w:rPr>
        <w:t>restaurants</w:t>
      </w:r>
    </w:p>
    <w:p w:rsidR="00512E4F" w:rsidRPr="00EC5BD8" w:rsidRDefault="00EC5BD8" w:rsidP="000C19E0">
      <w:pPr>
        <w:pStyle w:val="a5"/>
        <w:numPr>
          <w:ilvl w:val="0"/>
          <w:numId w:val="17"/>
        </w:numPr>
        <w:rPr>
          <w:rFonts w:ascii="Times New Roman" w:hAnsi="Times New Roman" w:cs="Times New Roman"/>
          <w:color w:val="000000"/>
          <w:sz w:val="24"/>
          <w:szCs w:val="24"/>
          <w:shd w:val="clear" w:color="auto" w:fill="FFFFFF"/>
          <w:lang w:val="en-GB"/>
        </w:rPr>
      </w:pPr>
      <w:r w:rsidRPr="00EC5BD8">
        <w:rPr>
          <w:rFonts w:ascii="Times New Roman" w:hAnsi="Times New Roman" w:cs="Times New Roman"/>
          <w:color w:val="000000"/>
          <w:sz w:val="24"/>
          <w:szCs w:val="24"/>
          <w:shd w:val="clear" w:color="auto" w:fill="FFFFFF"/>
          <w:lang w:val="en-GB"/>
        </w:rPr>
        <w:t>shopping</w:t>
      </w:r>
    </w:p>
    <w:p w:rsidR="00512E4F" w:rsidRPr="00273646" w:rsidRDefault="00EC5BD8">
      <w:pPr>
        <w:rPr>
          <w:rFonts w:ascii="Times New Roman" w:hAnsi="Times New Roman" w:cs="Times New Roman"/>
          <w:color w:val="000000"/>
          <w:sz w:val="24"/>
          <w:szCs w:val="24"/>
          <w:shd w:val="clear" w:color="auto" w:fill="FFFFFF"/>
          <w:lang w:val="en-US"/>
        </w:rPr>
      </w:pPr>
      <w:r w:rsidRPr="00EC5BD8">
        <w:rPr>
          <w:rFonts w:ascii="Times New Roman" w:hAnsi="Times New Roman" w:cs="Times New Roman"/>
          <w:color w:val="000000"/>
          <w:sz w:val="24"/>
          <w:szCs w:val="24"/>
          <w:shd w:val="clear" w:color="auto" w:fill="FFFFFF"/>
          <w:lang w:val="en-GB"/>
        </w:rPr>
        <w:t xml:space="preserve">12. </w:t>
      </w:r>
      <w:r w:rsidR="00512E4F" w:rsidRPr="005604E0">
        <w:rPr>
          <w:rFonts w:ascii="Times New Roman" w:hAnsi="Times New Roman" w:cs="Times New Roman"/>
          <w:color w:val="000000"/>
          <w:sz w:val="24"/>
          <w:szCs w:val="24"/>
          <w:shd w:val="clear" w:color="auto" w:fill="FFFFFF"/>
          <w:lang w:val="en-GB"/>
        </w:rPr>
        <w:t>The Queen lives at ___________.</w:t>
      </w:r>
    </w:p>
    <w:p w:rsidR="00512E4F" w:rsidRPr="000C19E0" w:rsidRDefault="00EC5BD8" w:rsidP="000C19E0">
      <w:pPr>
        <w:pStyle w:val="a5"/>
        <w:numPr>
          <w:ilvl w:val="0"/>
          <w:numId w:val="18"/>
        </w:numPr>
        <w:ind w:left="709" w:hanging="283"/>
        <w:rPr>
          <w:rFonts w:ascii="Times New Roman" w:hAnsi="Times New Roman" w:cs="Times New Roman"/>
          <w:color w:val="000000"/>
          <w:sz w:val="24"/>
          <w:szCs w:val="24"/>
          <w:shd w:val="clear" w:color="auto" w:fill="FFFFFF"/>
          <w:lang w:val="en-US"/>
        </w:rPr>
      </w:pPr>
      <w:r w:rsidRPr="000C19E0">
        <w:rPr>
          <w:rFonts w:ascii="Times New Roman" w:hAnsi="Times New Roman" w:cs="Times New Roman"/>
          <w:color w:val="000000"/>
          <w:sz w:val="24"/>
          <w:szCs w:val="24"/>
          <w:shd w:val="clear" w:color="auto" w:fill="FFFFFF"/>
          <w:lang w:val="en-US"/>
        </w:rPr>
        <w:t>Buckingham</w:t>
      </w:r>
      <w:r w:rsidR="00512E4F" w:rsidRPr="000C19E0">
        <w:rPr>
          <w:rFonts w:ascii="Times New Roman" w:hAnsi="Times New Roman" w:cs="Times New Roman"/>
          <w:color w:val="000000"/>
          <w:sz w:val="24"/>
          <w:szCs w:val="24"/>
          <w:shd w:val="clear" w:color="auto" w:fill="FFFFFF"/>
          <w:lang w:val="en-US"/>
        </w:rPr>
        <w:t xml:space="preserve"> Palace</w:t>
      </w:r>
    </w:p>
    <w:p w:rsidR="00512E4F" w:rsidRPr="000C19E0" w:rsidRDefault="00512E4F" w:rsidP="000C19E0">
      <w:pPr>
        <w:pStyle w:val="a5"/>
        <w:numPr>
          <w:ilvl w:val="0"/>
          <w:numId w:val="18"/>
        </w:numPr>
        <w:ind w:left="709" w:hanging="283"/>
        <w:rPr>
          <w:rFonts w:ascii="Times New Roman" w:hAnsi="Times New Roman" w:cs="Times New Roman"/>
          <w:color w:val="000000"/>
          <w:sz w:val="24"/>
          <w:szCs w:val="24"/>
          <w:shd w:val="clear" w:color="auto" w:fill="FFFFFF"/>
          <w:lang w:val="en-US"/>
        </w:rPr>
      </w:pPr>
      <w:r w:rsidRPr="000C19E0">
        <w:rPr>
          <w:rFonts w:ascii="Times New Roman" w:hAnsi="Times New Roman" w:cs="Times New Roman"/>
          <w:color w:val="000000"/>
          <w:sz w:val="24"/>
          <w:szCs w:val="24"/>
          <w:shd w:val="clear" w:color="auto" w:fill="FFFFFF"/>
          <w:lang w:val="en-US"/>
        </w:rPr>
        <w:t>Tower of London</w:t>
      </w:r>
    </w:p>
    <w:p w:rsidR="00512E4F" w:rsidRPr="000C19E0" w:rsidRDefault="003E7C2C" w:rsidP="000C19E0">
      <w:pPr>
        <w:pStyle w:val="a5"/>
        <w:numPr>
          <w:ilvl w:val="0"/>
          <w:numId w:val="18"/>
        </w:numPr>
        <w:ind w:left="709" w:hanging="283"/>
        <w:rPr>
          <w:rFonts w:ascii="Times New Roman" w:hAnsi="Times New Roman" w:cs="Times New Roman"/>
          <w:color w:val="000000"/>
          <w:sz w:val="24"/>
          <w:szCs w:val="24"/>
          <w:shd w:val="clear" w:color="auto" w:fill="FFFFFF"/>
          <w:lang w:val="en-US"/>
        </w:rPr>
      </w:pPr>
      <w:r w:rsidRPr="000C19E0">
        <w:rPr>
          <w:rFonts w:ascii="Times New Roman" w:hAnsi="Times New Roman" w:cs="Times New Roman"/>
          <w:color w:val="000000"/>
          <w:sz w:val="24"/>
          <w:szCs w:val="24"/>
          <w:shd w:val="clear" w:color="auto" w:fill="FFFFFF"/>
          <w:lang w:val="en-US"/>
        </w:rPr>
        <w:lastRenderedPageBreak/>
        <w:t>Tower Bridge</w:t>
      </w:r>
    </w:p>
    <w:p w:rsidR="00512E4F" w:rsidRPr="00273646" w:rsidRDefault="00EC5BD8">
      <w:pPr>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rPr>
        <w:t xml:space="preserve">13. </w:t>
      </w:r>
      <w:r w:rsidR="00512E4F" w:rsidRPr="00273646">
        <w:rPr>
          <w:rFonts w:ascii="Times New Roman" w:hAnsi="Times New Roman" w:cs="Times New Roman"/>
          <w:color w:val="000000"/>
          <w:sz w:val="24"/>
          <w:szCs w:val="24"/>
          <w:shd w:val="clear" w:color="auto" w:fill="FFFFFF"/>
          <w:lang w:val="en-US"/>
        </w:rPr>
        <w:t>Big Ben is a ______.</w:t>
      </w:r>
    </w:p>
    <w:p w:rsidR="00512E4F" w:rsidRPr="00EC5BD8" w:rsidRDefault="003E7C2C" w:rsidP="000C19E0">
      <w:pPr>
        <w:pStyle w:val="a5"/>
        <w:numPr>
          <w:ilvl w:val="0"/>
          <w:numId w:val="19"/>
        </w:numPr>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museum</w:t>
      </w:r>
    </w:p>
    <w:p w:rsidR="00512E4F" w:rsidRPr="00EC5BD8" w:rsidRDefault="00EC5BD8" w:rsidP="000C19E0">
      <w:pPr>
        <w:pStyle w:val="a5"/>
        <w:numPr>
          <w:ilvl w:val="0"/>
          <w:numId w:val="19"/>
        </w:numPr>
        <w:rPr>
          <w:rFonts w:ascii="Times New Roman" w:hAnsi="Times New Roman" w:cs="Times New Roman"/>
          <w:color w:val="000000"/>
          <w:sz w:val="24"/>
          <w:szCs w:val="24"/>
          <w:shd w:val="clear" w:color="auto" w:fill="FFFFFF"/>
          <w:lang w:val="en-US"/>
        </w:rPr>
      </w:pPr>
      <w:r w:rsidRPr="00EC5BD8">
        <w:rPr>
          <w:rFonts w:ascii="Times New Roman" w:hAnsi="Times New Roman" w:cs="Times New Roman"/>
          <w:color w:val="000000"/>
          <w:sz w:val="24"/>
          <w:szCs w:val="24"/>
          <w:shd w:val="clear" w:color="auto" w:fill="FFFFFF"/>
          <w:lang w:val="en-US"/>
        </w:rPr>
        <w:t>clock</w:t>
      </w:r>
    </w:p>
    <w:p w:rsidR="00512E4F" w:rsidRPr="00EC5BD8" w:rsidRDefault="003E7C2C" w:rsidP="000C19E0">
      <w:pPr>
        <w:pStyle w:val="a5"/>
        <w:numPr>
          <w:ilvl w:val="0"/>
          <w:numId w:val="19"/>
        </w:numPr>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wheel</w:t>
      </w:r>
    </w:p>
    <w:p w:rsidR="00512E4F" w:rsidRPr="00273646" w:rsidRDefault="00EC5BD8">
      <w:pPr>
        <w:rPr>
          <w:rFonts w:ascii="Times New Roman" w:hAnsi="Times New Roman" w:cs="Times New Roman"/>
          <w:color w:val="000000"/>
          <w:sz w:val="24"/>
          <w:szCs w:val="24"/>
          <w:shd w:val="clear" w:color="auto" w:fill="FFFFFF"/>
          <w:lang w:val="en-US"/>
        </w:rPr>
      </w:pPr>
      <w:r w:rsidRPr="00EC5BD8">
        <w:rPr>
          <w:rFonts w:ascii="Times New Roman" w:hAnsi="Times New Roman" w:cs="Times New Roman"/>
          <w:color w:val="000000"/>
          <w:sz w:val="24"/>
          <w:szCs w:val="24"/>
          <w:shd w:val="clear" w:color="auto" w:fill="FFFFFF"/>
          <w:lang w:val="en-GB"/>
        </w:rPr>
        <w:t xml:space="preserve">14. </w:t>
      </w:r>
      <w:r w:rsidR="00512E4F" w:rsidRPr="00273646">
        <w:rPr>
          <w:rFonts w:ascii="Times New Roman" w:hAnsi="Times New Roman" w:cs="Times New Roman"/>
          <w:color w:val="000000"/>
          <w:sz w:val="24"/>
          <w:szCs w:val="24"/>
          <w:shd w:val="clear" w:color="auto" w:fill="FFFFFF"/>
          <w:lang w:val="en-US"/>
        </w:rPr>
        <w:t>You can see great views of London from_____</w:t>
      </w:r>
    </w:p>
    <w:p w:rsidR="00512E4F" w:rsidRPr="00EC5BD8" w:rsidRDefault="00512E4F" w:rsidP="000C19E0">
      <w:pPr>
        <w:pStyle w:val="a5"/>
        <w:numPr>
          <w:ilvl w:val="0"/>
          <w:numId w:val="20"/>
        </w:numPr>
        <w:rPr>
          <w:rFonts w:ascii="Times New Roman" w:hAnsi="Times New Roman" w:cs="Times New Roman"/>
          <w:color w:val="000000"/>
          <w:sz w:val="24"/>
          <w:szCs w:val="24"/>
          <w:shd w:val="clear" w:color="auto" w:fill="FFFFFF"/>
          <w:lang w:val="en-US"/>
        </w:rPr>
      </w:pPr>
      <w:r w:rsidRPr="00EC5BD8">
        <w:rPr>
          <w:rFonts w:ascii="Times New Roman" w:hAnsi="Times New Roman" w:cs="Times New Roman"/>
          <w:color w:val="000000"/>
          <w:sz w:val="24"/>
          <w:szCs w:val="24"/>
          <w:shd w:val="clear" w:color="auto" w:fill="FFFFFF"/>
          <w:lang w:val="en-US"/>
        </w:rPr>
        <w:t>Oxford Street</w:t>
      </w:r>
    </w:p>
    <w:p w:rsidR="00512E4F" w:rsidRPr="00EC5BD8" w:rsidRDefault="00512E4F" w:rsidP="000C19E0">
      <w:pPr>
        <w:pStyle w:val="a5"/>
        <w:numPr>
          <w:ilvl w:val="0"/>
          <w:numId w:val="20"/>
        </w:numPr>
        <w:rPr>
          <w:rFonts w:ascii="Times New Roman" w:hAnsi="Times New Roman" w:cs="Times New Roman"/>
          <w:color w:val="000000"/>
          <w:sz w:val="24"/>
          <w:szCs w:val="24"/>
          <w:shd w:val="clear" w:color="auto" w:fill="FFFFFF"/>
          <w:lang w:val="en-US"/>
        </w:rPr>
      </w:pPr>
      <w:r w:rsidRPr="00EC5BD8">
        <w:rPr>
          <w:rFonts w:ascii="Times New Roman" w:hAnsi="Times New Roman" w:cs="Times New Roman"/>
          <w:color w:val="000000"/>
          <w:sz w:val="24"/>
          <w:szCs w:val="24"/>
          <w:shd w:val="clear" w:color="auto" w:fill="FFFFFF"/>
          <w:lang w:val="en-US"/>
        </w:rPr>
        <w:t>Houses of Parliament</w:t>
      </w:r>
    </w:p>
    <w:p w:rsidR="00512E4F" w:rsidRPr="00EC5BD8" w:rsidRDefault="003E7C2C" w:rsidP="000C19E0">
      <w:pPr>
        <w:pStyle w:val="a5"/>
        <w:numPr>
          <w:ilvl w:val="0"/>
          <w:numId w:val="20"/>
        </w:numPr>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the </w:t>
      </w:r>
      <w:r w:rsidR="00512E4F" w:rsidRPr="00EC5BD8">
        <w:rPr>
          <w:rFonts w:ascii="Times New Roman" w:hAnsi="Times New Roman" w:cs="Times New Roman"/>
          <w:color w:val="000000"/>
          <w:sz w:val="24"/>
          <w:szCs w:val="24"/>
          <w:shd w:val="clear" w:color="auto" w:fill="FFFFFF"/>
          <w:lang w:val="en-US"/>
        </w:rPr>
        <w:t>London Eye</w:t>
      </w:r>
    </w:p>
    <w:p w:rsidR="00273646" w:rsidRDefault="00273646" w:rsidP="00273646">
      <w:pPr>
        <w:pStyle w:val="a3"/>
        <w:shd w:val="clear" w:color="auto" w:fill="FFFFFF"/>
        <w:spacing w:before="240" w:beforeAutospacing="0" w:after="240" w:afterAutospacing="0"/>
        <w:rPr>
          <w:b/>
          <w:lang w:val="en-US"/>
        </w:rPr>
      </w:pPr>
    </w:p>
    <w:tbl>
      <w:tblPr>
        <w:tblStyle w:val="a4"/>
        <w:tblW w:w="0" w:type="auto"/>
        <w:tblLook w:val="04A0" w:firstRow="1" w:lastRow="0" w:firstColumn="1" w:lastColumn="0" w:noHBand="0" w:noVBand="1"/>
      </w:tblPr>
      <w:tblGrid>
        <w:gridCol w:w="9571"/>
      </w:tblGrid>
      <w:tr w:rsidR="00064E03" w:rsidRPr="007743F2" w:rsidTr="00064E03">
        <w:tc>
          <w:tcPr>
            <w:tcW w:w="9571" w:type="dxa"/>
          </w:tcPr>
          <w:p w:rsidR="00064E03" w:rsidRDefault="00064E03" w:rsidP="00064E03">
            <w:pPr>
              <w:pStyle w:val="a3"/>
              <w:spacing w:before="240" w:beforeAutospacing="0" w:after="240" w:afterAutospacing="0"/>
              <w:jc w:val="center"/>
              <w:rPr>
                <w:b/>
                <w:lang w:val="en-US"/>
              </w:rPr>
            </w:pPr>
            <w:r w:rsidRPr="004A1242">
              <w:rPr>
                <w:b/>
                <w:sz w:val="28"/>
                <w:szCs w:val="28"/>
                <w:lang w:val="en-US"/>
              </w:rPr>
              <w:t>TRANSFER YOUR ANSWERS TO THE ANSWER SHEET</w:t>
            </w:r>
          </w:p>
        </w:tc>
      </w:tr>
    </w:tbl>
    <w:p w:rsidR="00064E03" w:rsidRDefault="00064E03">
      <w:pPr>
        <w:rPr>
          <w:b/>
        </w:rPr>
      </w:pPr>
      <w:r>
        <w:rPr>
          <w:b/>
          <w:lang w:val="en-US"/>
        </w:rPr>
        <w:br w:type="page"/>
      </w:r>
    </w:p>
    <w:p w:rsidR="007743F2" w:rsidRDefault="007743F2" w:rsidP="007743F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lastRenderedPageBreak/>
        <w:t xml:space="preserve">Муниципальный этап </w:t>
      </w:r>
      <w:r>
        <w:rPr>
          <w:rFonts w:ascii="Times New Roman" w:eastAsia="Times New Roman" w:hAnsi="Times New Roman" w:cs="Times New Roman"/>
          <w:b/>
          <w:bCs/>
          <w:sz w:val="24"/>
          <w:szCs w:val="24"/>
          <w:lang w:eastAsia="ru-RU"/>
        </w:rPr>
        <w:t xml:space="preserve">республиканской </w:t>
      </w:r>
      <w:r w:rsidRPr="00273646">
        <w:rPr>
          <w:rFonts w:ascii="Times New Roman" w:eastAsia="Times New Roman" w:hAnsi="Times New Roman" w:cs="Times New Roman"/>
          <w:b/>
          <w:bCs/>
          <w:sz w:val="24"/>
          <w:szCs w:val="24"/>
          <w:lang w:eastAsia="ru-RU"/>
        </w:rPr>
        <w:t xml:space="preserve">олимпиады школьников </w:t>
      </w:r>
    </w:p>
    <w:p w:rsidR="007743F2" w:rsidRPr="00273646" w:rsidRDefault="007743F2" w:rsidP="007743F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 xml:space="preserve">по английскому языку 2017-2018 </w:t>
      </w:r>
      <w:proofErr w:type="spellStart"/>
      <w:r w:rsidRPr="00273646">
        <w:rPr>
          <w:rFonts w:ascii="Times New Roman" w:eastAsia="Times New Roman" w:hAnsi="Times New Roman" w:cs="Times New Roman"/>
          <w:b/>
          <w:bCs/>
          <w:sz w:val="24"/>
          <w:szCs w:val="24"/>
          <w:lang w:eastAsia="ru-RU"/>
        </w:rPr>
        <w:t>уч.г</w:t>
      </w:r>
      <w:proofErr w:type="spellEnd"/>
      <w:r w:rsidRPr="00273646">
        <w:rPr>
          <w:rFonts w:ascii="Times New Roman" w:eastAsia="Times New Roman" w:hAnsi="Times New Roman" w:cs="Times New Roman"/>
          <w:b/>
          <w:bCs/>
          <w:sz w:val="24"/>
          <w:szCs w:val="24"/>
          <w:lang w:eastAsia="ru-RU"/>
        </w:rPr>
        <w:t>.</w:t>
      </w:r>
    </w:p>
    <w:p w:rsidR="007743F2" w:rsidRPr="00273646" w:rsidRDefault="007743F2" w:rsidP="007743F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Письменный тур</w:t>
      </w:r>
    </w:p>
    <w:p w:rsidR="007743F2" w:rsidRPr="00273646" w:rsidRDefault="007743F2" w:rsidP="007743F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Комплект заданий для учащихся 4 классов</w:t>
      </w:r>
    </w:p>
    <w:p w:rsidR="007743F2" w:rsidRPr="007743F2" w:rsidRDefault="007743F2" w:rsidP="007743F2">
      <w:pPr>
        <w:spacing w:after="0" w:line="360" w:lineRule="auto"/>
        <w:jc w:val="center"/>
        <w:outlineLvl w:val="1"/>
        <w:rPr>
          <w:rFonts w:ascii="Times New Roman" w:eastAsia="Times New Roman" w:hAnsi="Times New Roman" w:cs="Times New Roman"/>
          <w:bCs/>
          <w:sz w:val="24"/>
          <w:szCs w:val="24"/>
          <w:lang w:eastAsia="ru-RU"/>
        </w:rPr>
      </w:pPr>
      <w:r w:rsidRPr="00273646">
        <w:rPr>
          <w:rFonts w:ascii="Times New Roman" w:eastAsia="Times New Roman" w:hAnsi="Times New Roman" w:cs="Times New Roman"/>
          <w:bCs/>
          <w:sz w:val="24"/>
          <w:szCs w:val="24"/>
          <w:lang w:eastAsia="ru-RU"/>
        </w:rPr>
        <w:t xml:space="preserve">Максимальный балл за выполнение всех заданий письменного тура – </w:t>
      </w:r>
      <w:r w:rsidRPr="00776BBA">
        <w:rPr>
          <w:rFonts w:ascii="Times New Roman" w:eastAsia="Times New Roman" w:hAnsi="Times New Roman" w:cs="Times New Roman"/>
          <w:bCs/>
          <w:sz w:val="24"/>
          <w:szCs w:val="24"/>
          <w:lang w:eastAsia="ru-RU"/>
        </w:rPr>
        <w:t>6</w:t>
      </w:r>
      <w:r w:rsidRPr="00FD6F9F">
        <w:rPr>
          <w:rFonts w:ascii="Times New Roman" w:eastAsia="Times New Roman" w:hAnsi="Times New Roman" w:cs="Times New Roman"/>
          <w:bCs/>
          <w:sz w:val="24"/>
          <w:szCs w:val="24"/>
          <w:lang w:eastAsia="ru-RU"/>
        </w:rPr>
        <w:t>3</w:t>
      </w:r>
      <w:r w:rsidRPr="00776BB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балла</w:t>
      </w:r>
    </w:p>
    <w:tbl>
      <w:tblPr>
        <w:tblStyle w:val="a4"/>
        <w:tblW w:w="9639" w:type="dxa"/>
        <w:tblInd w:w="-318" w:type="dxa"/>
        <w:shd w:val="clear" w:color="auto" w:fill="BFBFBF" w:themeFill="background1" w:themeFillShade="BF"/>
        <w:tblLook w:val="04A0" w:firstRow="1" w:lastRow="0" w:firstColumn="1" w:lastColumn="0" w:noHBand="0" w:noVBand="1"/>
      </w:tblPr>
      <w:tblGrid>
        <w:gridCol w:w="9639"/>
      </w:tblGrid>
      <w:tr w:rsidR="00064E03" w:rsidRPr="00EC5BD8" w:rsidTr="00064E03">
        <w:tc>
          <w:tcPr>
            <w:tcW w:w="9639" w:type="dxa"/>
            <w:shd w:val="clear" w:color="auto" w:fill="BFBFBF" w:themeFill="background1" w:themeFillShade="BF"/>
          </w:tcPr>
          <w:p w:rsidR="00064E03" w:rsidRPr="00920A53" w:rsidRDefault="00920A53" w:rsidP="00C643C8">
            <w:pPr>
              <w:autoSpaceDE w:val="0"/>
              <w:autoSpaceDN w:val="0"/>
              <w:adjustRightInd w:val="0"/>
              <w:jc w:val="center"/>
              <w:rPr>
                <w:rFonts w:ascii="Times New Roman" w:hAnsi="Times New Roman" w:cs="Times New Roman"/>
                <w:b/>
                <w:sz w:val="28"/>
                <w:szCs w:val="28"/>
                <w:lang w:val="en-GB"/>
              </w:rPr>
            </w:pPr>
            <w:r w:rsidRPr="00920A53">
              <w:rPr>
                <w:rFonts w:ascii="Times New Roman" w:hAnsi="Times New Roman" w:cs="Times New Roman"/>
                <w:b/>
                <w:sz w:val="28"/>
                <w:szCs w:val="28"/>
                <w:lang w:val="en-GB"/>
              </w:rPr>
              <w:t>USE OF ENGLISH</w:t>
            </w:r>
          </w:p>
        </w:tc>
      </w:tr>
    </w:tbl>
    <w:p w:rsidR="00064E03" w:rsidRPr="004A1242" w:rsidRDefault="00064E03" w:rsidP="00064E03">
      <w:pPr>
        <w:spacing w:before="240" w:line="360" w:lineRule="auto"/>
        <w:jc w:val="center"/>
        <w:rPr>
          <w:rFonts w:ascii="Times New Roman" w:eastAsia="Times New Roman" w:hAnsi="Times New Roman" w:cs="Times New Roman"/>
          <w:b/>
          <w:sz w:val="24"/>
          <w:szCs w:val="24"/>
          <w:lang w:val="en-US" w:eastAsia="ru-RU"/>
        </w:rPr>
      </w:pPr>
      <w:r w:rsidRPr="004A1242">
        <w:rPr>
          <w:rFonts w:ascii="Times New Roman" w:eastAsia="Times New Roman" w:hAnsi="Times New Roman" w:cs="Times New Roman"/>
          <w:b/>
          <w:sz w:val="24"/>
          <w:szCs w:val="24"/>
          <w:lang w:val="en-US" w:eastAsia="ru-RU"/>
        </w:rPr>
        <w:t xml:space="preserve">Time: </w:t>
      </w:r>
      <w:r w:rsidR="00A6292C" w:rsidRPr="00920A53">
        <w:rPr>
          <w:rFonts w:ascii="Times New Roman" w:eastAsia="Times New Roman" w:hAnsi="Times New Roman" w:cs="Times New Roman"/>
          <w:b/>
          <w:sz w:val="24"/>
          <w:szCs w:val="24"/>
          <w:lang w:val="en-US" w:eastAsia="ru-RU"/>
        </w:rPr>
        <w:t>2</w:t>
      </w:r>
      <w:r w:rsidR="00776BBA" w:rsidRPr="00920A53">
        <w:rPr>
          <w:rFonts w:ascii="Times New Roman" w:eastAsia="Times New Roman" w:hAnsi="Times New Roman" w:cs="Times New Roman"/>
          <w:b/>
          <w:sz w:val="24"/>
          <w:szCs w:val="24"/>
          <w:lang w:val="en-US" w:eastAsia="ru-RU"/>
        </w:rPr>
        <w:t>0</w:t>
      </w:r>
      <w:r w:rsidRPr="00920A53">
        <w:rPr>
          <w:rFonts w:ascii="Times New Roman" w:eastAsia="Times New Roman" w:hAnsi="Times New Roman" w:cs="Times New Roman"/>
          <w:b/>
          <w:sz w:val="24"/>
          <w:szCs w:val="24"/>
          <w:lang w:val="en-US" w:eastAsia="ru-RU"/>
        </w:rPr>
        <w:t xml:space="preserve"> minutes.</w:t>
      </w:r>
      <w:r w:rsidRPr="00920A53">
        <w:rPr>
          <w:rFonts w:ascii="Times New Roman" w:eastAsia="Calibri" w:hAnsi="Times New Roman" w:cs="Times New Roman"/>
          <w:lang w:val="en-US"/>
        </w:rPr>
        <w:t xml:space="preserve"> </w:t>
      </w:r>
      <w:r w:rsidR="00AC6D77" w:rsidRPr="00920A53">
        <w:rPr>
          <w:rFonts w:ascii="Times New Roman" w:eastAsia="Times New Roman" w:hAnsi="Times New Roman" w:cs="Times New Roman"/>
          <w:b/>
          <w:sz w:val="24"/>
          <w:szCs w:val="24"/>
          <w:lang w:eastAsia="ru-RU"/>
        </w:rPr>
        <w:t>2</w:t>
      </w:r>
      <w:r w:rsidR="00AC6D77" w:rsidRPr="00920A53">
        <w:rPr>
          <w:rFonts w:ascii="Times New Roman" w:eastAsia="Times New Roman" w:hAnsi="Times New Roman" w:cs="Times New Roman"/>
          <w:b/>
          <w:sz w:val="24"/>
          <w:szCs w:val="24"/>
          <w:lang w:val="en-US" w:eastAsia="ru-RU"/>
        </w:rPr>
        <w:t>0</w:t>
      </w:r>
      <w:r w:rsidRPr="00920A53">
        <w:rPr>
          <w:rFonts w:ascii="Times New Roman" w:eastAsia="Times New Roman" w:hAnsi="Times New Roman" w:cs="Times New Roman"/>
          <w:b/>
          <w:sz w:val="24"/>
          <w:szCs w:val="24"/>
          <w:lang w:val="en-US" w:eastAsia="ru-RU"/>
        </w:rPr>
        <w:t xml:space="preserve"> points</w:t>
      </w:r>
    </w:p>
    <w:p w:rsidR="00064E03" w:rsidRDefault="00064E03" w:rsidP="00064E03">
      <w:pPr>
        <w:pStyle w:val="a3"/>
        <w:shd w:val="clear" w:color="auto" w:fill="FFFFFF"/>
        <w:spacing w:before="240" w:beforeAutospacing="0" w:after="240" w:afterAutospacing="0"/>
        <w:rPr>
          <w:b/>
          <w:lang w:val="en-US"/>
        </w:rPr>
      </w:pPr>
      <w:proofErr w:type="gramStart"/>
      <w:r w:rsidRPr="004A1242">
        <w:rPr>
          <w:b/>
          <w:lang w:val="en-US"/>
        </w:rPr>
        <w:t>Task 1.</w:t>
      </w:r>
      <w:proofErr w:type="gramEnd"/>
      <w:r w:rsidRPr="004A1242">
        <w:rPr>
          <w:b/>
          <w:lang w:val="en-US"/>
        </w:rPr>
        <w:t xml:space="preserve"> </w:t>
      </w:r>
      <w:proofErr w:type="gramStart"/>
      <w:r w:rsidRPr="004A1242">
        <w:rPr>
          <w:b/>
          <w:lang w:val="en-US"/>
        </w:rPr>
        <w:t xml:space="preserve">Questions </w:t>
      </w:r>
      <w:r w:rsidR="00AC6D77">
        <w:rPr>
          <w:b/>
          <w:lang w:val="en-US"/>
        </w:rPr>
        <w:t>1-11</w:t>
      </w:r>
      <w:r w:rsidRPr="00EC5BD8">
        <w:rPr>
          <w:b/>
          <w:lang w:val="en-US"/>
        </w:rPr>
        <w:t>.</w:t>
      </w:r>
      <w:proofErr w:type="gramEnd"/>
      <w:r w:rsidRPr="004A1242">
        <w:rPr>
          <w:b/>
          <w:lang w:val="en-US"/>
        </w:rPr>
        <w:t xml:space="preserve"> </w:t>
      </w:r>
      <w:r w:rsidRPr="00273646">
        <w:rPr>
          <w:b/>
          <w:lang w:val="en-US"/>
        </w:rPr>
        <w:t xml:space="preserve">Each sentence has one word which should not be there. </w:t>
      </w:r>
      <w:r w:rsidR="00EC5BD8">
        <w:rPr>
          <w:b/>
          <w:lang w:val="en-US"/>
        </w:rPr>
        <w:t>Cross out the word and transfer it to the answer sheet.</w:t>
      </w:r>
    </w:p>
    <w:p w:rsidR="00EC5BD8" w:rsidRDefault="00EC5BD8" w:rsidP="00064E03">
      <w:pPr>
        <w:pStyle w:val="a3"/>
        <w:shd w:val="clear" w:color="auto" w:fill="FFFFFF"/>
        <w:spacing w:before="240" w:beforeAutospacing="0" w:after="240" w:afterAutospacing="0"/>
        <w:rPr>
          <w:b/>
          <w:lang w:val="en-US"/>
        </w:rPr>
      </w:pPr>
      <w:r>
        <w:rPr>
          <w:b/>
          <w:lang w:val="en-US"/>
        </w:rPr>
        <w:t>Example:</w:t>
      </w:r>
    </w:p>
    <w:p w:rsidR="00EC5BD8" w:rsidRPr="00EC5BD8" w:rsidRDefault="00EC5BD8" w:rsidP="00064E03">
      <w:pPr>
        <w:pStyle w:val="a3"/>
        <w:shd w:val="clear" w:color="auto" w:fill="FFFFFF"/>
        <w:spacing w:before="240" w:beforeAutospacing="0" w:after="240" w:afterAutospacing="0"/>
        <w:rPr>
          <w:lang w:val="en-US"/>
        </w:rPr>
      </w:pPr>
      <w:r>
        <w:rPr>
          <w:b/>
          <w:lang w:val="en-US"/>
        </w:rPr>
        <w:t xml:space="preserve">0. Sally can </w:t>
      </w:r>
      <w:del w:id="0" w:author="1" w:date="2017-11-08T00:24:00Z">
        <w:r w:rsidRPr="00EC5BD8" w:rsidDel="00EC5BD8">
          <w:rPr>
            <w:b/>
            <w:lang w:val="en-US"/>
          </w:rPr>
          <w:delText xml:space="preserve">to </w:delText>
        </w:r>
      </w:del>
      <w:r w:rsidRPr="00EC5BD8">
        <w:rPr>
          <w:b/>
          <w:lang w:val="en-US"/>
        </w:rPr>
        <w:t>s</w:t>
      </w:r>
      <w:r>
        <w:rPr>
          <w:b/>
          <w:lang w:val="en-US"/>
        </w:rPr>
        <w:t>wim very well. (0) _to___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Could you explain me how to send an email?</w:t>
      </w:r>
      <w:r w:rsidR="00EC5BD8" w:rsidRPr="00EC5BD8">
        <w:rPr>
          <w:lang w:val="en-GB"/>
        </w:rPr>
        <w:t xml:space="preserve"> </w:t>
      </w:r>
      <w:r w:rsidR="00EC5BD8" w:rsidRPr="00EC5BD8">
        <w:rPr>
          <w:b/>
          <w:lang w:val="en-GB"/>
        </w:rPr>
        <w:t>(1)_________</w:t>
      </w:r>
    </w:p>
    <w:p w:rsidR="00273646" w:rsidRPr="00273646" w:rsidRDefault="00667DED" w:rsidP="00AE175E">
      <w:pPr>
        <w:pStyle w:val="a3"/>
        <w:numPr>
          <w:ilvl w:val="0"/>
          <w:numId w:val="6"/>
        </w:numPr>
        <w:shd w:val="clear" w:color="auto" w:fill="FFFFFF"/>
        <w:spacing w:before="240" w:beforeAutospacing="0" w:after="240" w:afterAutospacing="0"/>
        <w:rPr>
          <w:lang w:val="en-US"/>
        </w:rPr>
      </w:pPr>
      <w:r>
        <w:rPr>
          <w:lang w:val="en-US"/>
        </w:rPr>
        <w:t>Do</w:t>
      </w:r>
      <w:r w:rsidR="00273646" w:rsidRPr="00273646">
        <w:rPr>
          <w:lang w:val="en-US"/>
        </w:rPr>
        <w:t xml:space="preserve"> you </w:t>
      </w:r>
      <w:r>
        <w:rPr>
          <w:lang w:val="en-US"/>
        </w:rPr>
        <w:t xml:space="preserve">are </w:t>
      </w:r>
      <w:r w:rsidR="00273646" w:rsidRPr="00273646">
        <w:rPr>
          <w:lang w:val="en-US"/>
        </w:rPr>
        <w:t>wear a uniform at school?</w:t>
      </w:r>
      <w:r w:rsidR="00EC5BD8" w:rsidRPr="00EC5BD8">
        <w:rPr>
          <w:lang w:val="en-GB"/>
        </w:rPr>
        <w:t xml:space="preserve"> </w:t>
      </w:r>
      <w:r w:rsidR="00EC5BD8" w:rsidRPr="00EC5BD8">
        <w:rPr>
          <w:b/>
          <w:lang w:val="en-GB"/>
        </w:rPr>
        <w:t>(2)_________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Have you been go to the cinema recently?</w:t>
      </w:r>
      <w:r w:rsidR="00EC5BD8" w:rsidRPr="00EC5BD8">
        <w:rPr>
          <w:lang w:val="en-GB"/>
        </w:rPr>
        <w:t xml:space="preserve"> </w:t>
      </w:r>
      <w:r w:rsidR="00EC5BD8" w:rsidRPr="00EC5BD8">
        <w:rPr>
          <w:b/>
        </w:rPr>
        <w:t>(3)</w:t>
      </w:r>
      <w:r w:rsidR="00EC5BD8" w:rsidRPr="00EC5BD8">
        <w:rPr>
          <w:b/>
          <w:lang w:val="en-GB"/>
        </w:rPr>
        <w:t>_</w:t>
      </w:r>
      <w:r w:rsidR="00EC5BD8" w:rsidRPr="00EC5BD8">
        <w:rPr>
          <w:b/>
        </w:rPr>
        <w:t>________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I could</w:t>
      </w:r>
      <w:r w:rsidR="006A3F37">
        <w:rPr>
          <w:lang w:val="en-US"/>
        </w:rPr>
        <w:t xml:space="preserve"> swim when I was 6 years.</w:t>
      </w:r>
      <w:r w:rsidR="00EC5BD8" w:rsidRPr="00EC5BD8">
        <w:rPr>
          <w:lang w:val="en-GB"/>
        </w:rPr>
        <w:t xml:space="preserve"> </w:t>
      </w:r>
      <w:r w:rsidR="00EC5BD8" w:rsidRPr="006A3F37">
        <w:rPr>
          <w:b/>
          <w:lang w:val="en-GB"/>
        </w:rPr>
        <w:t>(4)</w:t>
      </w:r>
      <w:r w:rsidR="00EC5BD8" w:rsidRPr="00EC5BD8">
        <w:rPr>
          <w:b/>
          <w:lang w:val="en-GB"/>
        </w:rPr>
        <w:t>_</w:t>
      </w:r>
      <w:r w:rsidR="00EC5BD8" w:rsidRPr="006A3F37">
        <w:rPr>
          <w:b/>
          <w:lang w:val="en-GB"/>
        </w:rPr>
        <w:t>________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I don’t bother to going into supermarkets any more.</w:t>
      </w:r>
      <w:r w:rsidR="00EC5BD8" w:rsidRPr="00EC5BD8">
        <w:rPr>
          <w:lang w:val="en-GB"/>
        </w:rPr>
        <w:t xml:space="preserve"> </w:t>
      </w:r>
      <w:r w:rsidR="00EC5BD8" w:rsidRPr="00EC5BD8">
        <w:rPr>
          <w:b/>
        </w:rPr>
        <w:t>(5)</w:t>
      </w:r>
      <w:r w:rsidR="00EC5BD8" w:rsidRPr="00EC5BD8">
        <w:rPr>
          <w:b/>
          <w:lang w:val="en-GB"/>
        </w:rPr>
        <w:t>_</w:t>
      </w:r>
      <w:r w:rsidR="00EC5BD8" w:rsidRPr="00EC5BD8">
        <w:rPr>
          <w:b/>
        </w:rPr>
        <w:t>________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 xml:space="preserve">Matt is having </w:t>
      </w:r>
      <w:proofErr w:type="gramStart"/>
      <w:r w:rsidRPr="00273646">
        <w:rPr>
          <w:lang w:val="en-US"/>
        </w:rPr>
        <w:t>eat</w:t>
      </w:r>
      <w:proofErr w:type="gramEnd"/>
      <w:r w:rsidRPr="00273646">
        <w:rPr>
          <w:lang w:val="en-US"/>
        </w:rPr>
        <w:t xml:space="preserve"> lunch with Lady Gaga on Monday.</w:t>
      </w:r>
      <w:r w:rsidR="00EC5BD8" w:rsidRPr="00EC5BD8">
        <w:rPr>
          <w:lang w:val="en-GB"/>
        </w:rPr>
        <w:t xml:space="preserve"> </w:t>
      </w:r>
      <w:r w:rsidR="00AC6D77">
        <w:rPr>
          <w:b/>
          <w:lang w:val="en-GB"/>
        </w:rPr>
        <w:t>(6</w:t>
      </w:r>
      <w:r w:rsidR="00EC5BD8" w:rsidRPr="00AC6D77">
        <w:rPr>
          <w:b/>
          <w:lang w:val="en-GB"/>
        </w:rPr>
        <w:t>)</w:t>
      </w:r>
      <w:r w:rsidR="00EC5BD8" w:rsidRPr="00EC5BD8">
        <w:rPr>
          <w:b/>
          <w:lang w:val="en-GB"/>
        </w:rPr>
        <w:t>_</w:t>
      </w:r>
      <w:r w:rsidR="00EC5BD8" w:rsidRPr="00AC6D77">
        <w:rPr>
          <w:b/>
          <w:lang w:val="en-GB"/>
        </w:rPr>
        <w:t>________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My husband bought to me a silver bracelet for my birthday.</w:t>
      </w:r>
      <w:r w:rsidR="00EC5BD8" w:rsidRPr="00EC5BD8">
        <w:rPr>
          <w:lang w:val="en-GB"/>
        </w:rPr>
        <w:t xml:space="preserve"> </w:t>
      </w:r>
      <w:r w:rsidR="00AC6D77">
        <w:rPr>
          <w:b/>
        </w:rPr>
        <w:t>(</w:t>
      </w:r>
      <w:r w:rsidR="00AC6D77">
        <w:rPr>
          <w:b/>
          <w:lang w:val="en-US"/>
        </w:rPr>
        <w:t>7</w:t>
      </w:r>
      <w:r w:rsidR="00EC5BD8" w:rsidRPr="00EC5BD8">
        <w:rPr>
          <w:b/>
        </w:rPr>
        <w:t>)</w:t>
      </w:r>
      <w:r w:rsidR="00EC5BD8" w:rsidRPr="00EC5BD8">
        <w:rPr>
          <w:b/>
          <w:lang w:val="en-GB"/>
        </w:rPr>
        <w:t>_</w:t>
      </w:r>
      <w:r w:rsidR="00EC5BD8" w:rsidRPr="00EC5BD8">
        <w:rPr>
          <w:b/>
        </w:rPr>
        <w:t>________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 xml:space="preserve">She is </w:t>
      </w:r>
      <w:proofErr w:type="gramStart"/>
      <w:r w:rsidRPr="00273646">
        <w:rPr>
          <w:lang w:val="en-US"/>
        </w:rPr>
        <w:t>not hardly</w:t>
      </w:r>
      <w:proofErr w:type="gramEnd"/>
      <w:r w:rsidRPr="00273646">
        <w:rPr>
          <w:lang w:val="en-US"/>
        </w:rPr>
        <w:t xml:space="preserve"> ever at home in the evenings.</w:t>
      </w:r>
      <w:r w:rsidR="00EC5BD8" w:rsidRPr="00EC5BD8">
        <w:rPr>
          <w:lang w:val="en-GB"/>
        </w:rPr>
        <w:t xml:space="preserve"> </w:t>
      </w:r>
      <w:r w:rsidR="00AC6D77">
        <w:rPr>
          <w:b/>
        </w:rPr>
        <w:t>(</w:t>
      </w:r>
      <w:r w:rsidR="00AC6D77">
        <w:rPr>
          <w:b/>
          <w:lang w:val="en-US"/>
        </w:rPr>
        <w:t>8</w:t>
      </w:r>
      <w:r w:rsidR="00EC5BD8" w:rsidRPr="00EC5BD8">
        <w:rPr>
          <w:b/>
        </w:rPr>
        <w:t>)</w:t>
      </w:r>
      <w:r w:rsidR="00EC5BD8" w:rsidRPr="00EC5BD8">
        <w:rPr>
          <w:b/>
          <w:lang w:val="en-GB"/>
        </w:rPr>
        <w:t>_</w:t>
      </w:r>
      <w:r w:rsidR="00EC5BD8" w:rsidRPr="00EC5BD8">
        <w:rPr>
          <w:b/>
        </w:rPr>
        <w:t>________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I was wrote an angry letter to the bank yesterday.</w:t>
      </w:r>
      <w:r w:rsidR="00EC5BD8" w:rsidRPr="00EC5BD8">
        <w:rPr>
          <w:lang w:val="en-GB"/>
        </w:rPr>
        <w:t xml:space="preserve"> </w:t>
      </w:r>
      <w:r w:rsidR="00AC6D77">
        <w:rPr>
          <w:b/>
        </w:rPr>
        <w:t>(</w:t>
      </w:r>
      <w:r w:rsidR="00AC6D77">
        <w:rPr>
          <w:b/>
          <w:lang w:val="en-US"/>
        </w:rPr>
        <w:t>9</w:t>
      </w:r>
      <w:r w:rsidR="00EC5BD8" w:rsidRPr="00EC5BD8">
        <w:rPr>
          <w:b/>
        </w:rPr>
        <w:t>)</w:t>
      </w:r>
      <w:r w:rsidR="00EC5BD8" w:rsidRPr="00EC5BD8">
        <w:rPr>
          <w:b/>
          <w:lang w:val="en-GB"/>
        </w:rPr>
        <w:t>_</w:t>
      </w:r>
      <w:r w:rsidR="00EC5BD8" w:rsidRPr="00EC5BD8">
        <w:rPr>
          <w:b/>
        </w:rPr>
        <w:t>________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There shouldn’t to be different rules for men and women.</w:t>
      </w:r>
      <w:r w:rsidR="00EC5BD8" w:rsidRPr="00EC5BD8">
        <w:rPr>
          <w:lang w:val="en-GB"/>
        </w:rPr>
        <w:t xml:space="preserve"> </w:t>
      </w:r>
      <w:r w:rsidR="00AC6D77">
        <w:rPr>
          <w:b/>
        </w:rPr>
        <w:t>(1</w:t>
      </w:r>
      <w:r w:rsidR="00AC6D77">
        <w:rPr>
          <w:b/>
          <w:lang w:val="en-US"/>
        </w:rPr>
        <w:t>0</w:t>
      </w:r>
      <w:r w:rsidR="00EC5BD8" w:rsidRPr="00EC5BD8">
        <w:rPr>
          <w:b/>
        </w:rPr>
        <w:t>)</w:t>
      </w:r>
      <w:r w:rsidR="00EC5BD8" w:rsidRPr="00EC5BD8">
        <w:rPr>
          <w:b/>
          <w:lang w:val="en-GB"/>
        </w:rPr>
        <w:t>_</w:t>
      </w:r>
      <w:r w:rsidR="00EC5BD8" w:rsidRPr="00EC5BD8">
        <w:rPr>
          <w:b/>
        </w:rPr>
        <w:t>________</w:t>
      </w:r>
    </w:p>
    <w:p w:rsidR="00273646" w:rsidRPr="00273646" w:rsidRDefault="00273646" w:rsidP="00AE175E">
      <w:pPr>
        <w:pStyle w:val="a3"/>
        <w:numPr>
          <w:ilvl w:val="0"/>
          <w:numId w:val="6"/>
        </w:numPr>
        <w:shd w:val="clear" w:color="auto" w:fill="FFFFFF"/>
        <w:spacing w:before="240" w:beforeAutospacing="0" w:after="240" w:afterAutospacing="0"/>
        <w:rPr>
          <w:lang w:val="en-US"/>
        </w:rPr>
      </w:pPr>
      <w:r w:rsidRPr="00273646">
        <w:rPr>
          <w:lang w:val="en-US"/>
        </w:rPr>
        <w:t>We were studied this with our teacher last year.</w:t>
      </w:r>
      <w:r w:rsidR="00EC5BD8" w:rsidRPr="00EC5BD8">
        <w:rPr>
          <w:lang w:val="en-GB"/>
        </w:rPr>
        <w:t xml:space="preserve"> </w:t>
      </w:r>
      <w:r w:rsidR="00AC6D77">
        <w:rPr>
          <w:b/>
        </w:rPr>
        <w:t>(1</w:t>
      </w:r>
      <w:r w:rsidR="00AC6D77">
        <w:rPr>
          <w:b/>
          <w:lang w:val="en-US"/>
        </w:rPr>
        <w:t>1</w:t>
      </w:r>
      <w:r w:rsidR="00EC5BD8" w:rsidRPr="00EC5BD8">
        <w:rPr>
          <w:b/>
        </w:rPr>
        <w:t>)</w:t>
      </w:r>
      <w:r w:rsidR="00EC5BD8" w:rsidRPr="00EC5BD8">
        <w:rPr>
          <w:b/>
          <w:lang w:val="en-GB"/>
        </w:rPr>
        <w:t>_</w:t>
      </w:r>
      <w:r w:rsidR="00EC5BD8" w:rsidRPr="00EC5BD8">
        <w:rPr>
          <w:b/>
        </w:rPr>
        <w:t>________</w:t>
      </w:r>
    </w:p>
    <w:p w:rsidR="00273646" w:rsidRPr="00273646" w:rsidRDefault="00273646" w:rsidP="00273646">
      <w:pPr>
        <w:pStyle w:val="a3"/>
        <w:shd w:val="clear" w:color="auto" w:fill="FFFFFF"/>
        <w:spacing w:before="240" w:beforeAutospacing="0" w:after="240" w:afterAutospacing="0"/>
        <w:rPr>
          <w:lang w:val="en-US"/>
        </w:rPr>
      </w:pPr>
    </w:p>
    <w:p w:rsidR="00273646" w:rsidRPr="00273646" w:rsidRDefault="00AC6D77" w:rsidP="00273646">
      <w:pPr>
        <w:pStyle w:val="a3"/>
        <w:shd w:val="clear" w:color="auto" w:fill="FFFFFF"/>
        <w:spacing w:before="240" w:beforeAutospacing="0" w:after="240" w:afterAutospacing="0"/>
        <w:rPr>
          <w:b/>
          <w:lang w:val="en-US"/>
        </w:rPr>
      </w:pPr>
      <w:proofErr w:type="gramStart"/>
      <w:r>
        <w:rPr>
          <w:b/>
          <w:lang w:val="en-US"/>
        </w:rPr>
        <w:t>Task 2.</w:t>
      </w:r>
      <w:proofErr w:type="gramEnd"/>
      <w:r>
        <w:rPr>
          <w:b/>
          <w:lang w:val="en-US"/>
        </w:rPr>
        <w:t xml:space="preserve"> </w:t>
      </w:r>
      <w:proofErr w:type="gramStart"/>
      <w:r>
        <w:rPr>
          <w:b/>
          <w:lang w:val="en-US"/>
        </w:rPr>
        <w:t>Questions 12-20</w:t>
      </w:r>
      <w:r w:rsidR="00AE175E">
        <w:rPr>
          <w:b/>
          <w:lang w:val="en-US"/>
        </w:rPr>
        <w:t>.</w:t>
      </w:r>
      <w:proofErr w:type="gramEnd"/>
      <w:r w:rsidR="00AE175E">
        <w:rPr>
          <w:b/>
          <w:lang w:val="en-US"/>
        </w:rPr>
        <w:t xml:space="preserve"> </w:t>
      </w:r>
      <w:r w:rsidR="00273646" w:rsidRPr="00273646">
        <w:rPr>
          <w:b/>
          <w:lang w:val="en-US"/>
        </w:rPr>
        <w:t>Rewrite the sentences beginning with the words given.</w:t>
      </w:r>
      <w:r w:rsidR="00273646" w:rsidRPr="00273646">
        <w:rPr>
          <w:lang w:val="en-US"/>
        </w:rPr>
        <w:t xml:space="preserve"> </w:t>
      </w:r>
    </w:p>
    <w:p w:rsidR="00273646" w:rsidRPr="00273646" w:rsidRDefault="00273646" w:rsidP="00273646">
      <w:pPr>
        <w:pStyle w:val="a3"/>
        <w:shd w:val="clear" w:color="auto" w:fill="FFFFFF"/>
        <w:spacing w:before="240" w:beforeAutospacing="0" w:after="240" w:afterAutospacing="0"/>
        <w:rPr>
          <w:lang w:val="en-US"/>
        </w:rPr>
      </w:pPr>
      <w:r w:rsidRPr="00EC5BD8">
        <w:rPr>
          <w:b/>
          <w:lang w:val="en-US"/>
        </w:rPr>
        <w:t>Example:</w:t>
      </w:r>
      <w:r w:rsidRPr="00273646">
        <w:rPr>
          <w:lang w:val="en-US"/>
        </w:rPr>
        <w:t xml:space="preserve"> We’re not allowed to talk English in our German classes.</w:t>
      </w:r>
    </w:p>
    <w:p w:rsidR="00273646" w:rsidRDefault="00A6292C" w:rsidP="00273646">
      <w:pPr>
        <w:pStyle w:val="a3"/>
        <w:shd w:val="clear" w:color="auto" w:fill="FFFFFF"/>
        <w:spacing w:before="240" w:beforeAutospacing="0" w:after="240" w:afterAutospacing="0"/>
        <w:rPr>
          <w:u w:val="single"/>
          <w:lang w:val="en-US"/>
        </w:rPr>
      </w:pPr>
      <w:r>
        <w:rPr>
          <w:lang w:val="en-US"/>
        </w:rPr>
        <w:t xml:space="preserve">                  </w:t>
      </w:r>
      <w:r w:rsidR="00273646" w:rsidRPr="00273646">
        <w:rPr>
          <w:lang w:val="en-US"/>
        </w:rPr>
        <w:t xml:space="preserve">We must </w:t>
      </w:r>
      <w:r w:rsidR="00273646" w:rsidRPr="00273646">
        <w:rPr>
          <w:u w:val="single"/>
          <w:lang w:val="en-US"/>
        </w:rPr>
        <w:t>not talk English in our German classes.</w:t>
      </w:r>
    </w:p>
    <w:p w:rsidR="00A6292C" w:rsidRDefault="00A6292C" w:rsidP="00A6292C">
      <w:pPr>
        <w:pStyle w:val="a3"/>
        <w:shd w:val="clear" w:color="auto" w:fill="FFFFFF"/>
        <w:spacing w:before="0" w:beforeAutospacing="0" w:after="0" w:afterAutospacing="0"/>
        <w:rPr>
          <w:u w:val="single"/>
          <w:lang w:val="en-US"/>
        </w:rPr>
      </w:pPr>
    </w:p>
    <w:p w:rsidR="00273646" w:rsidRPr="00273646" w:rsidRDefault="00273646" w:rsidP="00C14A70">
      <w:pPr>
        <w:pStyle w:val="a3"/>
        <w:numPr>
          <w:ilvl w:val="0"/>
          <w:numId w:val="6"/>
        </w:numPr>
        <w:shd w:val="clear" w:color="auto" w:fill="FFFFFF"/>
        <w:spacing w:before="0" w:beforeAutospacing="0" w:after="240" w:afterAutospacing="0"/>
        <w:rPr>
          <w:lang w:val="en-US"/>
        </w:rPr>
      </w:pPr>
      <w:r w:rsidRPr="00273646">
        <w:rPr>
          <w:lang w:val="en-US"/>
        </w:rPr>
        <w:t>Last week, my brother borrowed 20 euros from me.</w:t>
      </w:r>
    </w:p>
    <w:p w:rsidR="00273646" w:rsidRPr="00273646" w:rsidRDefault="00273646" w:rsidP="00273646">
      <w:pPr>
        <w:pStyle w:val="a3"/>
        <w:shd w:val="clear" w:color="auto" w:fill="FFFFFF"/>
        <w:spacing w:before="240" w:beforeAutospacing="0" w:after="240" w:afterAutospacing="0"/>
        <w:rPr>
          <w:lang w:val="en-US"/>
        </w:rPr>
      </w:pPr>
      <w:r w:rsidRPr="00273646">
        <w:rPr>
          <w:lang w:val="en-US"/>
        </w:rPr>
        <w:t>Last week, I ___________________________________</w:t>
      </w:r>
    </w:p>
    <w:p w:rsidR="00273646" w:rsidRPr="00273646" w:rsidRDefault="00273646" w:rsidP="00A6292C">
      <w:pPr>
        <w:pStyle w:val="a3"/>
        <w:numPr>
          <w:ilvl w:val="0"/>
          <w:numId w:val="6"/>
        </w:numPr>
        <w:shd w:val="clear" w:color="auto" w:fill="FFFFFF"/>
        <w:spacing w:before="240" w:beforeAutospacing="0" w:after="240" w:afterAutospacing="0"/>
        <w:rPr>
          <w:lang w:val="en-US"/>
        </w:rPr>
      </w:pPr>
      <w:r w:rsidRPr="00273646">
        <w:rPr>
          <w:lang w:val="en-US"/>
        </w:rPr>
        <w:lastRenderedPageBreak/>
        <w:t>Unfortunately, it wasn’t possible for me to finish the exercise.</w:t>
      </w:r>
    </w:p>
    <w:p w:rsidR="00273646" w:rsidRPr="00273646" w:rsidRDefault="00273646" w:rsidP="00273646">
      <w:pPr>
        <w:pStyle w:val="a3"/>
        <w:shd w:val="clear" w:color="auto" w:fill="FFFFFF"/>
        <w:spacing w:before="240" w:beforeAutospacing="0" w:after="240" w:afterAutospacing="0"/>
        <w:rPr>
          <w:lang w:val="en-US"/>
        </w:rPr>
      </w:pPr>
      <w:r w:rsidRPr="00273646">
        <w:rPr>
          <w:lang w:val="en-US"/>
        </w:rPr>
        <w:t>Unfortunately, I ___________________________</w:t>
      </w:r>
    </w:p>
    <w:p w:rsidR="00273646" w:rsidRPr="00273646" w:rsidRDefault="00273646" w:rsidP="00A6292C">
      <w:pPr>
        <w:pStyle w:val="a3"/>
        <w:numPr>
          <w:ilvl w:val="0"/>
          <w:numId w:val="6"/>
        </w:numPr>
        <w:shd w:val="clear" w:color="auto" w:fill="FFFFFF"/>
        <w:spacing w:before="240" w:beforeAutospacing="0" w:after="240" w:afterAutospacing="0"/>
        <w:rPr>
          <w:lang w:val="en-US"/>
        </w:rPr>
      </w:pPr>
      <w:r w:rsidRPr="00273646">
        <w:rPr>
          <w:lang w:val="en-US"/>
        </w:rPr>
        <w:t>I learnt French from my mother.</w:t>
      </w:r>
    </w:p>
    <w:p w:rsidR="00273646" w:rsidRPr="00273646" w:rsidRDefault="00273646" w:rsidP="00273646">
      <w:pPr>
        <w:pStyle w:val="a3"/>
        <w:shd w:val="clear" w:color="auto" w:fill="FFFFFF"/>
        <w:spacing w:before="240" w:beforeAutospacing="0" w:after="240" w:afterAutospacing="0"/>
        <w:rPr>
          <w:lang w:val="en-US"/>
        </w:rPr>
      </w:pPr>
      <w:r w:rsidRPr="00273646">
        <w:rPr>
          <w:lang w:val="en-US"/>
        </w:rPr>
        <w:t>My mother _______________-</w:t>
      </w:r>
    </w:p>
    <w:p w:rsidR="00273646" w:rsidRPr="00273646" w:rsidRDefault="00273646" w:rsidP="00A6292C">
      <w:pPr>
        <w:pStyle w:val="a3"/>
        <w:numPr>
          <w:ilvl w:val="0"/>
          <w:numId w:val="6"/>
        </w:numPr>
        <w:shd w:val="clear" w:color="auto" w:fill="FFFFFF"/>
        <w:spacing w:before="240" w:beforeAutospacing="0" w:after="240" w:afterAutospacing="0"/>
        <w:rPr>
          <w:lang w:val="en-US"/>
        </w:rPr>
      </w:pPr>
      <w:r w:rsidRPr="00273646">
        <w:rPr>
          <w:lang w:val="en-US"/>
        </w:rPr>
        <w:t>It wasn’t necessary for us to take the car.</w:t>
      </w:r>
    </w:p>
    <w:p w:rsidR="00273646" w:rsidRPr="00273646" w:rsidRDefault="00273646" w:rsidP="00273646">
      <w:pPr>
        <w:pStyle w:val="a3"/>
        <w:shd w:val="clear" w:color="auto" w:fill="FFFFFF"/>
        <w:spacing w:before="240" w:beforeAutospacing="0" w:after="240" w:afterAutospacing="0"/>
        <w:rPr>
          <w:lang w:val="en-US"/>
        </w:rPr>
      </w:pPr>
      <w:r w:rsidRPr="00273646">
        <w:rPr>
          <w:lang w:val="en-US"/>
        </w:rPr>
        <w:t>We did _________________</w:t>
      </w:r>
    </w:p>
    <w:p w:rsidR="00273646" w:rsidRPr="00273646" w:rsidRDefault="00273646" w:rsidP="00A6292C">
      <w:pPr>
        <w:pStyle w:val="a3"/>
        <w:numPr>
          <w:ilvl w:val="0"/>
          <w:numId w:val="6"/>
        </w:numPr>
        <w:shd w:val="clear" w:color="auto" w:fill="FFFFFF"/>
        <w:spacing w:before="240" w:beforeAutospacing="0" w:after="240" w:afterAutospacing="0"/>
        <w:rPr>
          <w:lang w:val="en-US"/>
        </w:rPr>
      </w:pPr>
      <w:r w:rsidRPr="00273646">
        <w:rPr>
          <w:lang w:val="en-US"/>
        </w:rPr>
        <w:t>She rarely arrives on time.</w:t>
      </w:r>
    </w:p>
    <w:p w:rsidR="00273646" w:rsidRPr="00273646" w:rsidRDefault="00273646" w:rsidP="00273646">
      <w:pPr>
        <w:pStyle w:val="a3"/>
        <w:shd w:val="clear" w:color="auto" w:fill="FFFFFF"/>
        <w:spacing w:before="240" w:beforeAutospacing="0" w:after="240" w:afterAutospacing="0"/>
        <w:rPr>
          <w:lang w:val="en-US"/>
        </w:rPr>
      </w:pPr>
      <w:r w:rsidRPr="00273646">
        <w:rPr>
          <w:lang w:val="en-US"/>
        </w:rPr>
        <w:t>She hardly ____________________</w:t>
      </w:r>
    </w:p>
    <w:p w:rsidR="00273646" w:rsidRPr="00273646" w:rsidRDefault="00273646" w:rsidP="00A6292C">
      <w:pPr>
        <w:pStyle w:val="a3"/>
        <w:numPr>
          <w:ilvl w:val="0"/>
          <w:numId w:val="6"/>
        </w:numPr>
        <w:shd w:val="clear" w:color="auto" w:fill="FFFFFF"/>
        <w:spacing w:before="240" w:beforeAutospacing="0" w:after="240" w:afterAutospacing="0"/>
        <w:rPr>
          <w:lang w:val="en-US"/>
        </w:rPr>
      </w:pPr>
      <w:r w:rsidRPr="00273646">
        <w:rPr>
          <w:lang w:val="en-US"/>
        </w:rPr>
        <w:t>What are your plans for the weekend?</w:t>
      </w:r>
    </w:p>
    <w:p w:rsidR="00273646" w:rsidRPr="00273646" w:rsidRDefault="00273646" w:rsidP="00273646">
      <w:pPr>
        <w:pStyle w:val="a3"/>
        <w:shd w:val="clear" w:color="auto" w:fill="FFFFFF"/>
        <w:spacing w:before="240" w:beforeAutospacing="0" w:after="240" w:afterAutospacing="0"/>
        <w:rPr>
          <w:lang w:val="en-US"/>
        </w:rPr>
      </w:pPr>
      <w:r w:rsidRPr="00273646">
        <w:rPr>
          <w:lang w:val="en-US"/>
        </w:rPr>
        <w:t>What are you _______________</w:t>
      </w:r>
    </w:p>
    <w:p w:rsidR="00273646" w:rsidRPr="00273646" w:rsidRDefault="00273646" w:rsidP="00A6292C">
      <w:pPr>
        <w:pStyle w:val="a3"/>
        <w:numPr>
          <w:ilvl w:val="0"/>
          <w:numId w:val="6"/>
        </w:numPr>
        <w:shd w:val="clear" w:color="auto" w:fill="FFFFFF"/>
        <w:spacing w:before="240" w:beforeAutospacing="0" w:after="240" w:afterAutospacing="0"/>
        <w:rPr>
          <w:lang w:val="en-US"/>
        </w:rPr>
      </w:pPr>
      <w:r w:rsidRPr="00273646">
        <w:rPr>
          <w:lang w:val="en-US"/>
        </w:rPr>
        <w:t>I bought a cheap watch from a man in the street.</w:t>
      </w:r>
    </w:p>
    <w:p w:rsidR="00273646" w:rsidRPr="00273646" w:rsidRDefault="00273646" w:rsidP="00273646">
      <w:pPr>
        <w:pStyle w:val="a3"/>
        <w:shd w:val="clear" w:color="auto" w:fill="FFFFFF"/>
        <w:spacing w:before="240" w:beforeAutospacing="0" w:after="240" w:afterAutospacing="0"/>
        <w:rPr>
          <w:lang w:val="en-US"/>
        </w:rPr>
      </w:pPr>
      <w:r w:rsidRPr="00273646">
        <w:rPr>
          <w:lang w:val="en-US"/>
        </w:rPr>
        <w:t>A man in the street _________________</w:t>
      </w:r>
    </w:p>
    <w:p w:rsidR="00273646" w:rsidRPr="00273646" w:rsidRDefault="00273646" w:rsidP="00A6292C">
      <w:pPr>
        <w:pStyle w:val="a3"/>
        <w:numPr>
          <w:ilvl w:val="0"/>
          <w:numId w:val="6"/>
        </w:numPr>
        <w:shd w:val="clear" w:color="auto" w:fill="FFFFFF"/>
        <w:spacing w:before="240" w:beforeAutospacing="0" w:after="240" w:afterAutospacing="0"/>
        <w:rPr>
          <w:lang w:val="en-US"/>
        </w:rPr>
      </w:pPr>
      <w:r w:rsidRPr="00273646">
        <w:rPr>
          <w:lang w:val="en-US"/>
        </w:rPr>
        <w:t>I think it’s a good idea for you to call him.</w:t>
      </w:r>
    </w:p>
    <w:p w:rsidR="00273646" w:rsidRPr="00273646" w:rsidRDefault="00273646" w:rsidP="00273646">
      <w:pPr>
        <w:pStyle w:val="a3"/>
        <w:shd w:val="clear" w:color="auto" w:fill="FFFFFF"/>
        <w:spacing w:before="240" w:beforeAutospacing="0" w:after="240" w:afterAutospacing="0"/>
        <w:rPr>
          <w:lang w:val="en-US"/>
        </w:rPr>
      </w:pPr>
      <w:r w:rsidRPr="00273646">
        <w:rPr>
          <w:lang w:val="en-US"/>
        </w:rPr>
        <w:t>I think you ________________</w:t>
      </w:r>
    </w:p>
    <w:p w:rsidR="00273646" w:rsidRPr="00273646" w:rsidRDefault="00273646" w:rsidP="00A6292C">
      <w:pPr>
        <w:pStyle w:val="a3"/>
        <w:numPr>
          <w:ilvl w:val="0"/>
          <w:numId w:val="6"/>
        </w:numPr>
        <w:shd w:val="clear" w:color="auto" w:fill="FFFFFF"/>
        <w:spacing w:before="240" w:beforeAutospacing="0" w:after="240" w:afterAutospacing="0"/>
        <w:rPr>
          <w:lang w:val="en-US"/>
        </w:rPr>
      </w:pPr>
      <w:r w:rsidRPr="00273646">
        <w:rPr>
          <w:lang w:val="en-US"/>
        </w:rPr>
        <w:t>You can get into the museum without paying after five o’clock.</w:t>
      </w:r>
    </w:p>
    <w:p w:rsidR="00273646" w:rsidRPr="00273646" w:rsidRDefault="00273646" w:rsidP="00273646">
      <w:pPr>
        <w:pStyle w:val="a3"/>
        <w:shd w:val="clear" w:color="auto" w:fill="FFFFFF"/>
        <w:spacing w:before="240" w:beforeAutospacing="0" w:after="240" w:afterAutospacing="0"/>
        <w:rPr>
          <w:lang w:val="en-US"/>
        </w:rPr>
      </w:pPr>
      <w:r w:rsidRPr="00273646">
        <w:rPr>
          <w:lang w:val="en-US"/>
        </w:rPr>
        <w:t>You don’t _______________</w:t>
      </w:r>
    </w:p>
    <w:p w:rsidR="00AE175E" w:rsidRDefault="00AE175E" w:rsidP="00273646">
      <w:pPr>
        <w:pStyle w:val="a3"/>
        <w:shd w:val="clear" w:color="auto" w:fill="FFFFFF"/>
        <w:spacing w:before="240" w:beforeAutospacing="0" w:after="240" w:afterAutospacing="0"/>
        <w:rPr>
          <w:lang w:val="en-US"/>
        </w:rPr>
      </w:pPr>
    </w:p>
    <w:tbl>
      <w:tblPr>
        <w:tblStyle w:val="a4"/>
        <w:tblW w:w="0" w:type="auto"/>
        <w:tblLook w:val="04A0" w:firstRow="1" w:lastRow="0" w:firstColumn="1" w:lastColumn="0" w:noHBand="0" w:noVBand="1"/>
      </w:tblPr>
      <w:tblGrid>
        <w:gridCol w:w="9571"/>
      </w:tblGrid>
      <w:tr w:rsidR="00AE175E" w:rsidRPr="007743F2" w:rsidTr="00AE175E">
        <w:tc>
          <w:tcPr>
            <w:tcW w:w="9571" w:type="dxa"/>
          </w:tcPr>
          <w:p w:rsidR="00AE175E" w:rsidRDefault="00AE175E" w:rsidP="00AE175E">
            <w:pPr>
              <w:pStyle w:val="a3"/>
              <w:spacing w:before="240" w:beforeAutospacing="0" w:after="240" w:afterAutospacing="0"/>
              <w:jc w:val="center"/>
              <w:rPr>
                <w:lang w:val="en-US"/>
              </w:rPr>
            </w:pPr>
            <w:r w:rsidRPr="004A1242">
              <w:rPr>
                <w:b/>
                <w:sz w:val="28"/>
                <w:szCs w:val="28"/>
                <w:lang w:val="en-US"/>
              </w:rPr>
              <w:t>TRANSFER YOUR ANSWERS TO THE ANSWER SHEET</w:t>
            </w:r>
          </w:p>
        </w:tc>
      </w:tr>
    </w:tbl>
    <w:p w:rsidR="007743F2" w:rsidRDefault="007743F2"/>
    <w:p w:rsidR="007743F2" w:rsidRDefault="007743F2"/>
    <w:p w:rsidR="007743F2" w:rsidRDefault="007743F2"/>
    <w:p w:rsidR="007743F2" w:rsidRDefault="007743F2"/>
    <w:p w:rsidR="007743F2" w:rsidRDefault="007743F2"/>
    <w:p w:rsidR="007743F2" w:rsidRDefault="007743F2"/>
    <w:p w:rsidR="007743F2" w:rsidRDefault="007743F2"/>
    <w:p w:rsidR="00E66952" w:rsidRDefault="00E66952" w:rsidP="00E66952">
      <w:pPr>
        <w:spacing w:after="0" w:line="360" w:lineRule="auto"/>
        <w:outlineLvl w:val="1"/>
      </w:pPr>
    </w:p>
    <w:p w:rsidR="00DA1E32" w:rsidRDefault="00DA1E32" w:rsidP="00E66952">
      <w:pPr>
        <w:spacing w:after="0" w:line="360" w:lineRule="auto"/>
        <w:outlineLvl w:val="1"/>
      </w:pPr>
    </w:p>
    <w:p w:rsidR="00DA1E32" w:rsidRDefault="00DA1E32" w:rsidP="00E66952">
      <w:pPr>
        <w:spacing w:after="0" w:line="360" w:lineRule="auto"/>
        <w:outlineLvl w:val="1"/>
        <w:rPr>
          <w:rFonts w:ascii="Times New Roman" w:eastAsia="Times New Roman" w:hAnsi="Times New Roman" w:cs="Times New Roman"/>
          <w:b/>
          <w:bCs/>
          <w:sz w:val="24"/>
          <w:szCs w:val="24"/>
          <w:lang w:eastAsia="ru-RU"/>
        </w:rPr>
      </w:pPr>
    </w:p>
    <w:p w:rsidR="00E66952" w:rsidRDefault="00E66952" w:rsidP="00E6695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lastRenderedPageBreak/>
        <w:t xml:space="preserve">Муниципальный этап </w:t>
      </w:r>
      <w:r>
        <w:rPr>
          <w:rFonts w:ascii="Times New Roman" w:eastAsia="Times New Roman" w:hAnsi="Times New Roman" w:cs="Times New Roman"/>
          <w:b/>
          <w:bCs/>
          <w:sz w:val="24"/>
          <w:szCs w:val="24"/>
          <w:lang w:eastAsia="ru-RU"/>
        </w:rPr>
        <w:t xml:space="preserve">республиканской </w:t>
      </w:r>
      <w:r w:rsidRPr="00273646">
        <w:rPr>
          <w:rFonts w:ascii="Times New Roman" w:eastAsia="Times New Roman" w:hAnsi="Times New Roman" w:cs="Times New Roman"/>
          <w:b/>
          <w:bCs/>
          <w:sz w:val="24"/>
          <w:szCs w:val="24"/>
          <w:lang w:eastAsia="ru-RU"/>
        </w:rPr>
        <w:t xml:space="preserve">олимпиады школьников </w:t>
      </w:r>
    </w:p>
    <w:p w:rsidR="00E66952" w:rsidRPr="00273646" w:rsidRDefault="00E66952" w:rsidP="00E6695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 xml:space="preserve">по английскому языку 2017-2018 </w:t>
      </w:r>
      <w:proofErr w:type="spellStart"/>
      <w:r w:rsidRPr="00273646">
        <w:rPr>
          <w:rFonts w:ascii="Times New Roman" w:eastAsia="Times New Roman" w:hAnsi="Times New Roman" w:cs="Times New Roman"/>
          <w:b/>
          <w:bCs/>
          <w:sz w:val="24"/>
          <w:szCs w:val="24"/>
          <w:lang w:eastAsia="ru-RU"/>
        </w:rPr>
        <w:t>уч.г</w:t>
      </w:r>
      <w:proofErr w:type="spellEnd"/>
      <w:r w:rsidRPr="00273646">
        <w:rPr>
          <w:rFonts w:ascii="Times New Roman" w:eastAsia="Times New Roman" w:hAnsi="Times New Roman" w:cs="Times New Roman"/>
          <w:b/>
          <w:bCs/>
          <w:sz w:val="24"/>
          <w:szCs w:val="24"/>
          <w:lang w:eastAsia="ru-RU"/>
        </w:rPr>
        <w:t>.</w:t>
      </w:r>
    </w:p>
    <w:p w:rsidR="00E66952" w:rsidRPr="00273646" w:rsidRDefault="00E66952" w:rsidP="00E6695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Письменный тур</w:t>
      </w:r>
    </w:p>
    <w:p w:rsidR="00E66952" w:rsidRPr="00273646" w:rsidRDefault="00E66952" w:rsidP="00E66952">
      <w:pPr>
        <w:spacing w:after="0" w:line="360" w:lineRule="auto"/>
        <w:jc w:val="center"/>
        <w:outlineLvl w:val="1"/>
        <w:rPr>
          <w:rFonts w:ascii="Times New Roman" w:eastAsia="Times New Roman" w:hAnsi="Times New Roman" w:cs="Times New Roman"/>
          <w:b/>
          <w:bCs/>
          <w:sz w:val="24"/>
          <w:szCs w:val="24"/>
          <w:lang w:eastAsia="ru-RU"/>
        </w:rPr>
      </w:pPr>
      <w:r w:rsidRPr="00273646">
        <w:rPr>
          <w:rFonts w:ascii="Times New Roman" w:eastAsia="Times New Roman" w:hAnsi="Times New Roman" w:cs="Times New Roman"/>
          <w:b/>
          <w:bCs/>
          <w:sz w:val="24"/>
          <w:szCs w:val="24"/>
          <w:lang w:eastAsia="ru-RU"/>
        </w:rPr>
        <w:t>Комплект заданий для учащихся 4 классов</w:t>
      </w:r>
    </w:p>
    <w:p w:rsidR="007743F2" w:rsidRPr="00E66952" w:rsidRDefault="00E66952" w:rsidP="00E66952">
      <w:pPr>
        <w:spacing w:after="0" w:line="360" w:lineRule="auto"/>
        <w:jc w:val="center"/>
        <w:outlineLvl w:val="1"/>
        <w:rPr>
          <w:rFonts w:ascii="Times New Roman" w:eastAsia="Times New Roman" w:hAnsi="Times New Roman" w:cs="Times New Roman"/>
          <w:bCs/>
          <w:sz w:val="24"/>
          <w:szCs w:val="24"/>
          <w:lang w:eastAsia="ru-RU"/>
        </w:rPr>
      </w:pPr>
      <w:r w:rsidRPr="00273646">
        <w:rPr>
          <w:rFonts w:ascii="Times New Roman" w:eastAsia="Times New Roman" w:hAnsi="Times New Roman" w:cs="Times New Roman"/>
          <w:bCs/>
          <w:sz w:val="24"/>
          <w:szCs w:val="24"/>
          <w:lang w:eastAsia="ru-RU"/>
        </w:rPr>
        <w:t xml:space="preserve">Максимальный балл за выполнение всех заданий письменного тура – </w:t>
      </w:r>
      <w:r w:rsidRPr="00776BBA">
        <w:rPr>
          <w:rFonts w:ascii="Times New Roman" w:eastAsia="Times New Roman" w:hAnsi="Times New Roman" w:cs="Times New Roman"/>
          <w:bCs/>
          <w:sz w:val="24"/>
          <w:szCs w:val="24"/>
          <w:lang w:eastAsia="ru-RU"/>
        </w:rPr>
        <w:t>6</w:t>
      </w:r>
      <w:r w:rsidRPr="00FD6F9F">
        <w:rPr>
          <w:rFonts w:ascii="Times New Roman" w:eastAsia="Times New Roman" w:hAnsi="Times New Roman" w:cs="Times New Roman"/>
          <w:bCs/>
          <w:sz w:val="24"/>
          <w:szCs w:val="24"/>
          <w:lang w:eastAsia="ru-RU"/>
        </w:rPr>
        <w:t>3</w:t>
      </w:r>
      <w:r w:rsidRPr="00776BB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балла</w:t>
      </w:r>
    </w:p>
    <w:tbl>
      <w:tblPr>
        <w:tblStyle w:val="a4"/>
        <w:tblW w:w="0" w:type="auto"/>
        <w:tblInd w:w="250" w:type="dxa"/>
        <w:shd w:val="clear" w:color="auto" w:fill="BFBFBF" w:themeFill="background1" w:themeFillShade="BF"/>
        <w:tblLook w:val="04A0" w:firstRow="1" w:lastRow="0" w:firstColumn="1" w:lastColumn="0" w:noHBand="0" w:noVBand="1"/>
      </w:tblPr>
      <w:tblGrid>
        <w:gridCol w:w="9462"/>
      </w:tblGrid>
      <w:tr w:rsidR="00AE175E" w:rsidRPr="004A1242" w:rsidTr="00C643C8">
        <w:tc>
          <w:tcPr>
            <w:tcW w:w="9781" w:type="dxa"/>
            <w:shd w:val="clear" w:color="auto" w:fill="BFBFBF" w:themeFill="background1" w:themeFillShade="BF"/>
          </w:tcPr>
          <w:p w:rsidR="00AE175E" w:rsidRPr="00920A53" w:rsidRDefault="00920A53" w:rsidP="00920A53">
            <w:pPr>
              <w:pStyle w:val="a3"/>
              <w:spacing w:before="0" w:beforeAutospacing="0" w:after="0" w:afterAutospacing="0"/>
              <w:jc w:val="center"/>
              <w:rPr>
                <w:b/>
                <w:color w:val="000000"/>
                <w:sz w:val="28"/>
                <w:szCs w:val="28"/>
                <w:lang w:val="en-GB"/>
              </w:rPr>
            </w:pPr>
            <w:r w:rsidRPr="00920A53">
              <w:rPr>
                <w:b/>
                <w:color w:val="000000"/>
                <w:sz w:val="28"/>
                <w:szCs w:val="28"/>
                <w:lang w:val="en-GB"/>
              </w:rPr>
              <w:t>READING</w:t>
            </w:r>
          </w:p>
        </w:tc>
      </w:tr>
    </w:tbl>
    <w:p w:rsidR="00AE175E" w:rsidRPr="004A1242" w:rsidRDefault="00AE175E" w:rsidP="00AE175E">
      <w:pPr>
        <w:pStyle w:val="a3"/>
        <w:spacing w:before="0" w:beforeAutospacing="0" w:after="0" w:afterAutospacing="0" w:line="432" w:lineRule="atLeast"/>
        <w:jc w:val="center"/>
        <w:rPr>
          <w:b/>
          <w:color w:val="000000"/>
          <w:lang w:val="en-US"/>
        </w:rPr>
      </w:pPr>
      <w:r w:rsidRPr="007E268A">
        <w:rPr>
          <w:b/>
          <w:color w:val="000000"/>
          <w:lang w:val="en-GB"/>
        </w:rPr>
        <w:t xml:space="preserve">Time: </w:t>
      </w:r>
      <w:r w:rsidRPr="00C14A70">
        <w:rPr>
          <w:b/>
          <w:color w:val="000000"/>
          <w:lang w:val="en-GB"/>
        </w:rPr>
        <w:t xml:space="preserve">20 </w:t>
      </w:r>
      <w:r w:rsidR="00A6292C" w:rsidRPr="00C14A70">
        <w:rPr>
          <w:b/>
          <w:color w:val="000000"/>
          <w:lang w:val="en-US"/>
        </w:rPr>
        <w:t xml:space="preserve">minutes. </w:t>
      </w:r>
      <w:r w:rsidR="00C14A70" w:rsidRPr="00C14A70">
        <w:rPr>
          <w:b/>
          <w:color w:val="000000"/>
          <w:lang w:val="en-US"/>
        </w:rPr>
        <w:t>19</w:t>
      </w:r>
      <w:r w:rsidRPr="00C14A70">
        <w:rPr>
          <w:b/>
          <w:color w:val="000000"/>
          <w:lang w:val="en-US"/>
        </w:rPr>
        <w:t xml:space="preserve"> points</w:t>
      </w:r>
    </w:p>
    <w:p w:rsidR="00AE175E" w:rsidRPr="004A1242" w:rsidRDefault="00AE175E" w:rsidP="00AE175E">
      <w:pPr>
        <w:pStyle w:val="a3"/>
        <w:spacing w:before="0" w:beforeAutospacing="0" w:after="0" w:afterAutospacing="0"/>
        <w:rPr>
          <w:b/>
          <w:iCs/>
          <w:color w:val="000000"/>
          <w:lang w:val="en-GB"/>
        </w:rPr>
      </w:pPr>
    </w:p>
    <w:tbl>
      <w:tblPr>
        <w:tblStyle w:val="a4"/>
        <w:tblW w:w="9888" w:type="dxa"/>
        <w:tblInd w:w="-176" w:type="dxa"/>
        <w:tblLook w:val="04A0" w:firstRow="1" w:lastRow="0" w:firstColumn="1" w:lastColumn="0" w:noHBand="0" w:noVBand="1"/>
      </w:tblPr>
      <w:tblGrid>
        <w:gridCol w:w="4596"/>
        <w:gridCol w:w="456"/>
        <w:gridCol w:w="4836"/>
      </w:tblGrid>
      <w:tr w:rsidR="00C14A70" w:rsidRPr="007743F2" w:rsidTr="00C14A70">
        <w:tc>
          <w:tcPr>
            <w:tcW w:w="4679" w:type="dxa"/>
          </w:tcPr>
          <w:p w:rsidR="00C14A70" w:rsidRPr="00273646" w:rsidRDefault="00C14A70" w:rsidP="00A6292C">
            <w:pPr>
              <w:pStyle w:val="a3"/>
              <w:spacing w:before="0" w:beforeAutospacing="0" w:after="0" w:afterAutospacing="0"/>
              <w:rPr>
                <w:b/>
                <w:lang w:val="en-US"/>
              </w:rPr>
            </w:pPr>
            <w:r w:rsidRPr="004A1242">
              <w:rPr>
                <w:b/>
                <w:iCs/>
                <w:color w:val="000000"/>
                <w:lang w:val="en-GB"/>
              </w:rPr>
              <w:t xml:space="preserve">Task 1. </w:t>
            </w:r>
            <w:r>
              <w:rPr>
                <w:b/>
                <w:iCs/>
                <w:color w:val="000000"/>
                <w:lang w:val="en-GB"/>
              </w:rPr>
              <w:t>Questions 1-5</w:t>
            </w:r>
            <w:r w:rsidRPr="00A6292C">
              <w:rPr>
                <w:b/>
                <w:iCs/>
                <w:color w:val="000000"/>
                <w:lang w:val="en-GB"/>
              </w:rPr>
              <w:t>.</w:t>
            </w:r>
            <w:r>
              <w:rPr>
                <w:b/>
                <w:iCs/>
                <w:color w:val="000000"/>
                <w:lang w:val="en-GB"/>
              </w:rPr>
              <w:t xml:space="preserve"> </w:t>
            </w:r>
            <w:r w:rsidRPr="00273646">
              <w:rPr>
                <w:b/>
                <w:lang w:val="en-US"/>
              </w:rPr>
              <w:t xml:space="preserve">Read the article about the Mona Lisa and match the paragraph titles </w:t>
            </w:r>
            <w:r>
              <w:rPr>
                <w:b/>
                <w:lang w:val="en-US"/>
              </w:rPr>
              <w:t xml:space="preserve">1-5 to </w:t>
            </w:r>
            <w:r w:rsidRPr="00273646">
              <w:rPr>
                <w:b/>
                <w:lang w:val="en-US"/>
              </w:rPr>
              <w:t>paragraphs</w:t>
            </w:r>
            <w:r>
              <w:rPr>
                <w:b/>
                <w:lang w:val="en-US"/>
              </w:rPr>
              <w:t xml:space="preserve"> A-E</w:t>
            </w:r>
            <w:r w:rsidRPr="00273646">
              <w:rPr>
                <w:b/>
                <w:lang w:val="en-US"/>
              </w:rPr>
              <w:t>.</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1. </w:t>
            </w:r>
            <w:r w:rsidRPr="00273646">
              <w:rPr>
                <w:lang w:val="en-US"/>
              </w:rPr>
              <w:t>Is the Mona Lisa a copy? (paragraph ____)</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2. </w:t>
            </w:r>
            <w:r w:rsidRPr="00273646">
              <w:rPr>
                <w:lang w:val="en-US"/>
              </w:rPr>
              <w:t>Who really was the Mona Lisa? (paragraph ____)</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3. </w:t>
            </w:r>
            <w:r w:rsidRPr="00273646">
              <w:rPr>
                <w:lang w:val="en-US"/>
              </w:rPr>
              <w:t>The birth of a painting (paragraph ____)</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4. </w:t>
            </w:r>
            <w:r w:rsidRPr="00273646">
              <w:rPr>
                <w:lang w:val="en-US"/>
              </w:rPr>
              <w:t>The French connection (paragraph ____)</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5. </w:t>
            </w:r>
            <w:r w:rsidRPr="00273646">
              <w:rPr>
                <w:lang w:val="en-US"/>
              </w:rPr>
              <w:t>The secret of the smile (paragraph ___)</w:t>
            </w:r>
          </w:p>
          <w:p w:rsidR="00C14A70" w:rsidRDefault="00C14A70" w:rsidP="00C643C8">
            <w:pPr>
              <w:pStyle w:val="a3"/>
              <w:shd w:val="clear" w:color="auto" w:fill="FFFFFF"/>
              <w:spacing w:before="240" w:beforeAutospacing="0" w:after="240" w:afterAutospacing="0"/>
              <w:rPr>
                <w:b/>
                <w:lang w:val="en-US"/>
              </w:rPr>
            </w:pPr>
          </w:p>
          <w:p w:rsidR="00C14A70" w:rsidRPr="00273646" w:rsidRDefault="00C14A70" w:rsidP="00C643C8">
            <w:pPr>
              <w:pStyle w:val="a3"/>
              <w:shd w:val="clear" w:color="auto" w:fill="FFFFFF"/>
              <w:spacing w:before="240" w:beforeAutospacing="0" w:after="240" w:afterAutospacing="0"/>
              <w:rPr>
                <w:b/>
                <w:lang w:val="en-US"/>
              </w:rPr>
            </w:pPr>
            <w:r>
              <w:rPr>
                <w:b/>
                <w:lang w:val="en-US"/>
              </w:rPr>
              <w:t xml:space="preserve">Task </w:t>
            </w:r>
            <w:r w:rsidRPr="00273646">
              <w:rPr>
                <w:b/>
                <w:lang w:val="en-US"/>
              </w:rPr>
              <w:t xml:space="preserve">2. </w:t>
            </w:r>
            <w:r>
              <w:rPr>
                <w:b/>
                <w:lang w:val="en-US"/>
              </w:rPr>
              <w:t xml:space="preserve">Questions 6-13. </w:t>
            </w:r>
            <w:r w:rsidRPr="00273646">
              <w:rPr>
                <w:b/>
                <w:lang w:val="en-US"/>
              </w:rPr>
              <w:t>Read the article again and decide if the following sentences are true (T) or false (F)?</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6. </w:t>
            </w:r>
            <w:r w:rsidRPr="00273646">
              <w:rPr>
                <w:lang w:val="en-US"/>
              </w:rPr>
              <w:t>Leonardo painted the Mona Lisa about five hundred years ago.</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7. </w:t>
            </w:r>
            <w:r w:rsidRPr="00273646">
              <w:rPr>
                <w:lang w:val="en-US"/>
              </w:rPr>
              <w:t>He painted it very quickly.</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8. </w:t>
            </w:r>
            <w:r w:rsidRPr="00273646">
              <w:rPr>
                <w:lang w:val="en-US"/>
              </w:rPr>
              <w:t>The Mona Lisa is a portrait of Vasari’s wife.</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9. </w:t>
            </w:r>
            <w:r w:rsidRPr="00273646">
              <w:rPr>
                <w:lang w:val="en-US"/>
              </w:rPr>
              <w:t>Louis XIV put the painting in the palace of Fontainebleau.</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10. </w:t>
            </w:r>
            <w:r w:rsidRPr="00273646">
              <w:rPr>
                <w:lang w:val="en-US"/>
              </w:rPr>
              <w:t>The Louvre has not always been a museum.</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11. </w:t>
            </w:r>
            <w:r w:rsidRPr="00273646">
              <w:rPr>
                <w:lang w:val="en-US"/>
              </w:rPr>
              <w:t>The thief wrote a letter to an American gallery.</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12. </w:t>
            </w:r>
            <w:r w:rsidRPr="00273646">
              <w:rPr>
                <w:lang w:val="en-US"/>
              </w:rPr>
              <w:t>The Mona Lisa is possibly a self-portrait of Leonardo.</w:t>
            </w:r>
          </w:p>
          <w:p w:rsidR="00C14A70" w:rsidRPr="00273646" w:rsidRDefault="00C14A70" w:rsidP="00C643C8">
            <w:pPr>
              <w:pStyle w:val="a3"/>
              <w:shd w:val="clear" w:color="auto" w:fill="FFFFFF"/>
              <w:spacing w:before="240" w:beforeAutospacing="0" w:after="240" w:afterAutospacing="0"/>
              <w:rPr>
                <w:lang w:val="en-US"/>
              </w:rPr>
            </w:pPr>
            <w:r>
              <w:rPr>
                <w:lang w:val="en-US"/>
              </w:rPr>
              <w:t xml:space="preserve">13. </w:t>
            </w:r>
            <w:r w:rsidRPr="00273646">
              <w:rPr>
                <w:lang w:val="en-US"/>
              </w:rPr>
              <w:t xml:space="preserve">You can’t see the Mona Lisa’s mouth </w:t>
            </w:r>
            <w:r w:rsidRPr="00273646">
              <w:rPr>
                <w:lang w:val="en-US"/>
              </w:rPr>
              <w:lastRenderedPageBreak/>
              <w:t>very well.</w:t>
            </w:r>
          </w:p>
          <w:p w:rsidR="00C14A70" w:rsidRPr="00273646" w:rsidRDefault="00C14A70" w:rsidP="00C643C8">
            <w:pPr>
              <w:pStyle w:val="a3"/>
              <w:shd w:val="clear" w:color="auto" w:fill="FFFFFF"/>
              <w:spacing w:before="240" w:beforeAutospacing="0" w:after="240" w:afterAutospacing="0"/>
              <w:rPr>
                <w:b/>
                <w:lang w:val="en-US"/>
              </w:rPr>
            </w:pPr>
            <w:r>
              <w:rPr>
                <w:b/>
                <w:lang w:val="en-US"/>
              </w:rPr>
              <w:t xml:space="preserve">Task </w:t>
            </w:r>
            <w:r w:rsidRPr="00273646">
              <w:rPr>
                <w:b/>
                <w:lang w:val="en-US"/>
              </w:rPr>
              <w:t xml:space="preserve">3. </w:t>
            </w:r>
            <w:r>
              <w:rPr>
                <w:b/>
                <w:lang w:val="en-US"/>
              </w:rPr>
              <w:t>Questions 14-</w:t>
            </w:r>
            <w:r w:rsidR="000C19E0">
              <w:rPr>
                <w:b/>
                <w:lang w:val="en-US"/>
              </w:rPr>
              <w:t xml:space="preserve">19. </w:t>
            </w:r>
            <w:r w:rsidRPr="00273646">
              <w:rPr>
                <w:b/>
                <w:lang w:val="en-US"/>
              </w:rPr>
              <w:t>Look at the pronouns in italics in the article. What do they refer to?</w:t>
            </w:r>
          </w:p>
          <w:p w:rsidR="00C14A70" w:rsidRPr="00A6292C" w:rsidRDefault="00C14A70" w:rsidP="00C643C8">
            <w:pPr>
              <w:pStyle w:val="a3"/>
              <w:shd w:val="clear" w:color="auto" w:fill="FFFFFF"/>
              <w:spacing w:before="240" w:beforeAutospacing="0" w:after="240" w:afterAutospacing="0"/>
              <w:rPr>
                <w:u w:val="single"/>
                <w:lang w:val="en-US"/>
              </w:rPr>
            </w:pPr>
            <w:r w:rsidRPr="00273646">
              <w:rPr>
                <w:lang w:val="en-US"/>
              </w:rPr>
              <w:t>Example</w:t>
            </w:r>
            <w:r>
              <w:rPr>
                <w:lang w:val="en-US"/>
              </w:rPr>
              <w:t xml:space="preserve">: </w:t>
            </w:r>
            <w:r w:rsidRPr="00A6292C">
              <w:rPr>
                <w:b/>
                <w:i/>
                <w:lang w:val="en-US"/>
              </w:rPr>
              <w:t>her</w:t>
            </w:r>
            <w:r w:rsidRPr="00273646">
              <w:rPr>
                <w:lang w:val="en-US"/>
              </w:rPr>
              <w:t xml:space="preserve"> (line 6) </w:t>
            </w:r>
            <w:r w:rsidRPr="00A6292C">
              <w:rPr>
                <w:u w:val="single"/>
                <w:lang w:val="en-US"/>
              </w:rPr>
              <w:t>the Mona Lisa</w:t>
            </w:r>
          </w:p>
          <w:p w:rsidR="00C14A70" w:rsidRPr="00273646" w:rsidRDefault="00C14A70" w:rsidP="00A6292C">
            <w:pPr>
              <w:pStyle w:val="a3"/>
              <w:shd w:val="clear" w:color="auto" w:fill="FFFFFF"/>
              <w:spacing w:before="240" w:beforeAutospacing="0" w:after="240" w:afterAutospacing="0"/>
              <w:ind w:firstLine="317"/>
              <w:rPr>
                <w:lang w:val="en-US"/>
              </w:rPr>
            </w:pPr>
            <w:r>
              <w:rPr>
                <w:lang w:val="en-US"/>
              </w:rPr>
              <w:t xml:space="preserve">14. </w:t>
            </w:r>
            <w:r w:rsidRPr="00273646">
              <w:rPr>
                <w:lang w:val="en-US"/>
              </w:rPr>
              <w:t xml:space="preserve">it (line </w:t>
            </w:r>
            <w:r>
              <w:rPr>
                <w:lang w:val="en-US"/>
              </w:rPr>
              <w:t>6</w:t>
            </w:r>
            <w:r w:rsidRPr="00273646">
              <w:rPr>
                <w:lang w:val="en-US"/>
              </w:rPr>
              <w:t>) _________</w:t>
            </w:r>
          </w:p>
          <w:p w:rsidR="00C14A70" w:rsidRPr="00273646" w:rsidRDefault="00C14A70" w:rsidP="00A6292C">
            <w:pPr>
              <w:pStyle w:val="a3"/>
              <w:shd w:val="clear" w:color="auto" w:fill="FFFFFF"/>
              <w:spacing w:before="240" w:beforeAutospacing="0" w:after="240" w:afterAutospacing="0"/>
              <w:ind w:firstLine="317"/>
              <w:rPr>
                <w:lang w:val="en-US"/>
              </w:rPr>
            </w:pPr>
            <w:r>
              <w:rPr>
                <w:lang w:val="en-US"/>
              </w:rPr>
              <w:t xml:space="preserve">15. </w:t>
            </w:r>
            <w:r w:rsidRPr="00273646">
              <w:rPr>
                <w:lang w:val="en-US"/>
              </w:rPr>
              <w:t xml:space="preserve">him (line </w:t>
            </w:r>
            <w:r>
              <w:rPr>
                <w:lang w:val="en-US"/>
              </w:rPr>
              <w:t>9</w:t>
            </w:r>
            <w:r w:rsidRPr="00273646">
              <w:rPr>
                <w:lang w:val="en-US"/>
              </w:rPr>
              <w:t>) _________</w:t>
            </w:r>
          </w:p>
          <w:p w:rsidR="00C14A70" w:rsidRPr="00273646" w:rsidRDefault="00C14A70" w:rsidP="00A6292C">
            <w:pPr>
              <w:pStyle w:val="a3"/>
              <w:shd w:val="clear" w:color="auto" w:fill="FFFFFF"/>
              <w:spacing w:before="240" w:beforeAutospacing="0" w:after="240" w:afterAutospacing="0"/>
              <w:ind w:firstLine="317"/>
              <w:rPr>
                <w:lang w:val="en-US"/>
              </w:rPr>
            </w:pPr>
            <w:r>
              <w:rPr>
                <w:lang w:val="en-US"/>
              </w:rPr>
              <w:t xml:space="preserve">16. </w:t>
            </w:r>
            <w:r w:rsidRPr="00273646">
              <w:rPr>
                <w:lang w:val="en-US"/>
              </w:rPr>
              <w:t xml:space="preserve">it (line </w:t>
            </w:r>
            <w:r>
              <w:rPr>
                <w:lang w:val="en-US"/>
              </w:rPr>
              <w:t>15</w:t>
            </w:r>
            <w:r w:rsidRPr="00273646">
              <w:rPr>
                <w:lang w:val="en-US"/>
              </w:rPr>
              <w:t>) __________</w:t>
            </w:r>
          </w:p>
          <w:p w:rsidR="00C14A70" w:rsidRPr="00273646" w:rsidRDefault="00C14A70" w:rsidP="00A6292C">
            <w:pPr>
              <w:pStyle w:val="a3"/>
              <w:shd w:val="clear" w:color="auto" w:fill="FFFFFF"/>
              <w:spacing w:before="240" w:beforeAutospacing="0" w:after="240" w:afterAutospacing="0"/>
              <w:ind w:firstLine="317"/>
              <w:rPr>
                <w:lang w:val="en-US"/>
              </w:rPr>
            </w:pPr>
            <w:r>
              <w:rPr>
                <w:lang w:val="en-US"/>
              </w:rPr>
              <w:t xml:space="preserve">17. </w:t>
            </w:r>
            <w:r w:rsidRPr="00273646">
              <w:rPr>
                <w:lang w:val="en-US"/>
              </w:rPr>
              <w:t xml:space="preserve">it (line </w:t>
            </w:r>
            <w:r>
              <w:rPr>
                <w:lang w:val="en-US"/>
              </w:rPr>
              <w:t>17</w:t>
            </w:r>
            <w:r w:rsidRPr="00273646">
              <w:rPr>
                <w:lang w:val="en-US"/>
              </w:rPr>
              <w:t>) ___________</w:t>
            </w:r>
          </w:p>
          <w:p w:rsidR="00C14A70" w:rsidRPr="00273646" w:rsidRDefault="00C14A70" w:rsidP="00A6292C">
            <w:pPr>
              <w:pStyle w:val="a3"/>
              <w:shd w:val="clear" w:color="auto" w:fill="FFFFFF"/>
              <w:spacing w:before="240" w:beforeAutospacing="0" w:after="240" w:afterAutospacing="0"/>
              <w:ind w:firstLine="317"/>
              <w:rPr>
                <w:lang w:val="en-US"/>
              </w:rPr>
            </w:pPr>
            <w:r>
              <w:rPr>
                <w:lang w:val="en-US"/>
              </w:rPr>
              <w:t xml:space="preserve">18. </w:t>
            </w:r>
            <w:r w:rsidRPr="00273646">
              <w:rPr>
                <w:lang w:val="en-US"/>
              </w:rPr>
              <w:t xml:space="preserve">she (line </w:t>
            </w:r>
            <w:r>
              <w:rPr>
                <w:lang w:val="en-US"/>
              </w:rPr>
              <w:t>35</w:t>
            </w:r>
            <w:r w:rsidRPr="00273646">
              <w:rPr>
                <w:lang w:val="en-US"/>
              </w:rPr>
              <w:t>) ___________</w:t>
            </w:r>
          </w:p>
          <w:p w:rsidR="00C14A70" w:rsidRPr="00273646" w:rsidRDefault="00C14A70" w:rsidP="00A6292C">
            <w:pPr>
              <w:pStyle w:val="a3"/>
              <w:shd w:val="clear" w:color="auto" w:fill="FFFFFF"/>
              <w:spacing w:before="240" w:beforeAutospacing="0" w:after="240" w:afterAutospacing="0"/>
              <w:ind w:firstLine="317"/>
              <w:rPr>
                <w:b/>
                <w:lang w:val="en-US"/>
              </w:rPr>
            </w:pPr>
            <w:r>
              <w:rPr>
                <w:lang w:val="en-US"/>
              </w:rPr>
              <w:t xml:space="preserve">19. </w:t>
            </w:r>
            <w:r w:rsidRPr="00273646">
              <w:rPr>
                <w:lang w:val="en-US"/>
              </w:rPr>
              <w:t xml:space="preserve">they (line </w:t>
            </w:r>
            <w:r>
              <w:rPr>
                <w:lang w:val="en-US"/>
              </w:rPr>
              <w:t>41</w:t>
            </w:r>
            <w:r w:rsidRPr="00273646">
              <w:rPr>
                <w:lang w:val="en-US"/>
              </w:rPr>
              <w:t>) ____________</w:t>
            </w:r>
          </w:p>
        </w:tc>
        <w:tc>
          <w:tcPr>
            <w:tcW w:w="283" w:type="dxa"/>
          </w:tcPr>
          <w:p w:rsidR="00C14A70" w:rsidRPr="00C14A70" w:rsidRDefault="00C14A70" w:rsidP="00C14A70">
            <w:pPr>
              <w:pStyle w:val="a3"/>
              <w:shd w:val="clear" w:color="auto" w:fill="FFFFFF"/>
              <w:spacing w:before="0" w:beforeAutospacing="0" w:after="0" w:afterAutospacing="0"/>
              <w:jc w:val="center"/>
              <w:rPr>
                <w:lang w:val="en-US"/>
              </w:rPr>
            </w:pPr>
          </w:p>
          <w:p w:rsidR="00C14A70" w:rsidRDefault="00C14A70" w:rsidP="00C14A70">
            <w:pPr>
              <w:pStyle w:val="a3"/>
              <w:shd w:val="clear" w:color="auto" w:fill="FFFFFF"/>
              <w:spacing w:before="0" w:beforeAutospacing="0" w:after="0" w:afterAutospacing="0"/>
              <w:jc w:val="center"/>
              <w:rPr>
                <w:lang w:val="en-US"/>
              </w:rPr>
            </w:pPr>
          </w:p>
          <w:p w:rsidR="00C14A70" w:rsidRPr="00C14A70" w:rsidRDefault="00C14A70" w:rsidP="00C14A70">
            <w:pPr>
              <w:pStyle w:val="a3"/>
              <w:shd w:val="clear" w:color="auto" w:fill="FFFFFF"/>
              <w:spacing w:before="240" w:beforeAutospacing="0" w:after="240" w:afterAutospacing="0" w:line="480" w:lineRule="auto"/>
              <w:jc w:val="center"/>
              <w:rPr>
                <w:lang w:val="en-US"/>
              </w:rPr>
            </w:pPr>
          </w:p>
          <w:p w:rsidR="00C14A70" w:rsidRDefault="00C14A70" w:rsidP="00C14A70">
            <w:pPr>
              <w:pStyle w:val="a3"/>
              <w:shd w:val="clear" w:color="auto" w:fill="FFFFFF"/>
              <w:spacing w:before="240" w:beforeAutospacing="0" w:after="240" w:afterAutospacing="0"/>
              <w:jc w:val="center"/>
              <w:rPr>
                <w:b/>
                <w:lang w:val="en-US"/>
              </w:rPr>
            </w:pPr>
            <w:r>
              <w:rPr>
                <w:b/>
                <w:lang w:val="en-US"/>
              </w:rPr>
              <w:t>4</w:t>
            </w:r>
          </w:p>
          <w:p w:rsidR="00C14A70" w:rsidRDefault="00C14A70" w:rsidP="00C14A70">
            <w:pPr>
              <w:pStyle w:val="a3"/>
              <w:shd w:val="clear" w:color="auto" w:fill="FFFFFF"/>
              <w:spacing w:before="240" w:beforeAutospacing="0" w:after="240" w:afterAutospacing="0"/>
              <w:jc w:val="center"/>
              <w:rPr>
                <w:b/>
                <w:lang w:val="en-US"/>
              </w:rPr>
            </w:pPr>
          </w:p>
          <w:p w:rsidR="00C14A70" w:rsidRDefault="00C14A70" w:rsidP="00C14A70">
            <w:pPr>
              <w:pStyle w:val="a3"/>
              <w:shd w:val="clear" w:color="auto" w:fill="FFFFFF"/>
              <w:spacing w:before="240" w:beforeAutospacing="0" w:after="240" w:afterAutospacing="0"/>
              <w:jc w:val="center"/>
              <w:rPr>
                <w:b/>
                <w:lang w:val="en-US"/>
              </w:rPr>
            </w:pPr>
            <w:r>
              <w:rPr>
                <w:b/>
                <w:lang w:val="en-US"/>
              </w:rPr>
              <w:t>6</w:t>
            </w:r>
          </w:p>
          <w:p w:rsidR="00C14A70" w:rsidRDefault="00C14A70" w:rsidP="00C14A70">
            <w:pPr>
              <w:pStyle w:val="a3"/>
              <w:shd w:val="clear" w:color="auto" w:fill="FFFFFF"/>
              <w:spacing w:before="24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r>
              <w:rPr>
                <w:b/>
                <w:lang w:val="en-US"/>
              </w:rPr>
              <w:t>9</w:t>
            </w: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r>
              <w:rPr>
                <w:b/>
                <w:lang w:val="en-US"/>
              </w:rPr>
              <w:t>15</w:t>
            </w: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r>
              <w:rPr>
                <w:b/>
                <w:lang w:val="en-US"/>
              </w:rPr>
              <w:t>17</w:t>
            </w: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r>
              <w:rPr>
                <w:b/>
                <w:lang w:val="en-US"/>
              </w:rPr>
              <w:t>35</w:t>
            </w: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Default="00C14A70" w:rsidP="00C14A70">
            <w:pPr>
              <w:pStyle w:val="a3"/>
              <w:shd w:val="clear" w:color="auto" w:fill="FFFFFF"/>
              <w:spacing w:before="0" w:beforeAutospacing="0" w:after="0" w:afterAutospacing="0"/>
              <w:jc w:val="center"/>
              <w:rPr>
                <w:b/>
                <w:lang w:val="en-US"/>
              </w:rPr>
            </w:pPr>
          </w:p>
          <w:p w:rsidR="00C14A70" w:rsidRPr="00C14A70" w:rsidRDefault="00C14A70" w:rsidP="00C14A70">
            <w:pPr>
              <w:pStyle w:val="a3"/>
              <w:shd w:val="clear" w:color="auto" w:fill="FFFFFF"/>
              <w:spacing w:before="0" w:beforeAutospacing="0" w:after="0" w:afterAutospacing="0"/>
              <w:jc w:val="center"/>
              <w:rPr>
                <w:b/>
                <w:lang w:val="en-US"/>
              </w:rPr>
            </w:pPr>
            <w:r>
              <w:rPr>
                <w:b/>
                <w:lang w:val="en-US"/>
              </w:rPr>
              <w:t>41</w:t>
            </w:r>
          </w:p>
        </w:tc>
        <w:tc>
          <w:tcPr>
            <w:tcW w:w="4926" w:type="dxa"/>
          </w:tcPr>
          <w:p w:rsidR="00C14A70" w:rsidRPr="00273646" w:rsidRDefault="00C14A70" w:rsidP="00C643C8">
            <w:pPr>
              <w:pStyle w:val="a3"/>
              <w:shd w:val="clear" w:color="auto" w:fill="FFFFFF"/>
              <w:spacing w:before="240" w:beforeAutospacing="0" w:after="240" w:afterAutospacing="0"/>
              <w:jc w:val="center"/>
              <w:rPr>
                <w:b/>
                <w:lang w:val="en-US"/>
              </w:rPr>
            </w:pPr>
            <w:r w:rsidRPr="00273646">
              <w:rPr>
                <w:b/>
                <w:i/>
                <w:lang w:val="en-US"/>
              </w:rPr>
              <w:lastRenderedPageBreak/>
              <w:t xml:space="preserve">The </w:t>
            </w:r>
            <w:r w:rsidRPr="00273646">
              <w:rPr>
                <w:b/>
                <w:lang w:val="en-US"/>
              </w:rPr>
              <w:t>Mona Lisa</w:t>
            </w:r>
          </w:p>
          <w:p w:rsidR="00C14A70" w:rsidRPr="00273646" w:rsidRDefault="00C14A70" w:rsidP="00C643C8">
            <w:pPr>
              <w:pStyle w:val="a3"/>
              <w:shd w:val="clear" w:color="auto" w:fill="FFFFFF"/>
              <w:spacing w:before="240" w:beforeAutospacing="0" w:after="240" w:afterAutospacing="0"/>
              <w:rPr>
                <w:lang w:val="en-US"/>
              </w:rPr>
            </w:pPr>
            <w:r w:rsidRPr="00273646">
              <w:rPr>
                <w:lang w:val="en-US"/>
              </w:rPr>
              <w:t xml:space="preserve">The world’s most famous smile – and the world’s most famous painting – is Leonardo’s Mona Lisa (La </w:t>
            </w:r>
            <w:proofErr w:type="spellStart"/>
            <w:r w:rsidRPr="00273646">
              <w:rPr>
                <w:lang w:val="en-US"/>
              </w:rPr>
              <w:t>Gioconda</w:t>
            </w:r>
            <w:proofErr w:type="spellEnd"/>
            <w:r w:rsidRPr="00273646">
              <w:rPr>
                <w:lang w:val="en-US"/>
              </w:rPr>
              <w:t xml:space="preserve">). But how much you know about </w:t>
            </w:r>
            <w:r w:rsidRPr="00273646">
              <w:rPr>
                <w:b/>
                <w:i/>
                <w:lang w:val="en-US"/>
              </w:rPr>
              <w:t>her</w:t>
            </w:r>
            <w:r w:rsidRPr="00273646">
              <w:rPr>
                <w:lang w:val="en-US"/>
              </w:rPr>
              <w:t xml:space="preserve">? Who is the mysterious woman and why is her smile so special? </w:t>
            </w:r>
          </w:p>
          <w:p w:rsidR="00C14A70" w:rsidRPr="00273646" w:rsidRDefault="00C14A70" w:rsidP="00C643C8">
            <w:pPr>
              <w:pStyle w:val="a3"/>
              <w:shd w:val="clear" w:color="auto" w:fill="FFFFFF"/>
              <w:spacing w:before="240" w:beforeAutospacing="0" w:after="240" w:afterAutospacing="0"/>
              <w:rPr>
                <w:lang w:val="en-US"/>
              </w:rPr>
            </w:pPr>
            <w:r>
              <w:rPr>
                <w:b/>
                <w:lang w:val="en-US"/>
              </w:rPr>
              <w:t>A</w:t>
            </w:r>
            <w:r w:rsidRPr="00A6292C">
              <w:rPr>
                <w:b/>
                <w:lang w:val="en-US"/>
              </w:rPr>
              <w:t>.</w:t>
            </w:r>
            <w:r w:rsidRPr="00273646">
              <w:rPr>
                <w:lang w:val="en-US"/>
              </w:rPr>
              <w:t xml:space="preserve"> Leonardo began work on this portrait around 1500 and spent many years working on </w:t>
            </w:r>
            <w:r w:rsidRPr="00273646">
              <w:rPr>
                <w:b/>
                <w:i/>
                <w:lang w:val="en-US"/>
              </w:rPr>
              <w:t>it</w:t>
            </w:r>
            <w:r w:rsidRPr="00273646">
              <w:rPr>
                <w:lang w:val="en-US"/>
              </w:rPr>
              <w:t xml:space="preserve">. According to the art historian Vasari, it is the portrait of the young wife of a merchant from Florence, but Leonardo never gave </w:t>
            </w:r>
            <w:r w:rsidRPr="00273646">
              <w:rPr>
                <w:b/>
                <w:i/>
                <w:lang w:val="en-US"/>
              </w:rPr>
              <w:t>him</w:t>
            </w:r>
            <w:r w:rsidRPr="00273646">
              <w:rPr>
                <w:lang w:val="en-US"/>
              </w:rPr>
              <w:t xml:space="preserve"> the picture. He kept it for himself.</w:t>
            </w:r>
          </w:p>
          <w:p w:rsidR="00C14A70" w:rsidRPr="00273646" w:rsidRDefault="00C14A70" w:rsidP="00C643C8">
            <w:pPr>
              <w:pStyle w:val="a3"/>
              <w:shd w:val="clear" w:color="auto" w:fill="FFFFFF"/>
              <w:spacing w:before="240" w:beforeAutospacing="0" w:after="240" w:afterAutospacing="0"/>
              <w:rPr>
                <w:lang w:val="en-US"/>
              </w:rPr>
            </w:pPr>
            <w:r>
              <w:rPr>
                <w:b/>
                <w:lang w:val="en-US"/>
              </w:rPr>
              <w:t>B</w:t>
            </w:r>
            <w:r w:rsidRPr="00A6292C">
              <w:rPr>
                <w:b/>
                <w:lang w:val="en-US"/>
              </w:rPr>
              <w:t>.</w:t>
            </w:r>
            <w:r w:rsidRPr="00273646">
              <w:rPr>
                <w:lang w:val="en-US"/>
              </w:rPr>
              <w:t xml:space="preserve"> Later the French king bought it and put it in the royal palace at Fontainebleau. Centuries later, the French king Louis XIV moved the palace to Versailles and the painting moved too. For a while, Napoleon had </w:t>
            </w:r>
            <w:r w:rsidRPr="00273646">
              <w:rPr>
                <w:b/>
                <w:i/>
                <w:lang w:val="en-US"/>
              </w:rPr>
              <w:t>it</w:t>
            </w:r>
            <w:r w:rsidRPr="00273646">
              <w:rPr>
                <w:lang w:val="en-US"/>
              </w:rPr>
              <w:t xml:space="preserve"> in his bedroom, but the Mona Lisa moved to the Louvre when </w:t>
            </w:r>
            <w:r w:rsidRPr="00273646">
              <w:rPr>
                <w:b/>
                <w:i/>
                <w:lang w:val="en-US"/>
              </w:rPr>
              <w:t>it</w:t>
            </w:r>
            <w:r w:rsidRPr="00273646">
              <w:rPr>
                <w:lang w:val="en-US"/>
              </w:rPr>
              <w:t xml:space="preserve"> became a museum. It has not moved since then, apart from a few years at the beginning of the twentieth century.</w:t>
            </w:r>
          </w:p>
          <w:p w:rsidR="00C14A70" w:rsidRPr="00273646" w:rsidRDefault="00C14A70" w:rsidP="00C643C8">
            <w:pPr>
              <w:pStyle w:val="a3"/>
              <w:shd w:val="clear" w:color="auto" w:fill="FFFFFF"/>
              <w:spacing w:before="240" w:beforeAutospacing="0" w:after="240" w:afterAutospacing="0"/>
              <w:rPr>
                <w:lang w:val="en-US"/>
              </w:rPr>
            </w:pPr>
            <w:r w:rsidRPr="00A6292C">
              <w:rPr>
                <w:b/>
                <w:lang w:val="en-US"/>
              </w:rPr>
              <w:t>C.</w:t>
            </w:r>
            <w:r w:rsidRPr="00273646">
              <w:rPr>
                <w:lang w:val="en-US"/>
              </w:rPr>
              <w:t xml:space="preserve"> In 1911, the painting was stolen. It could not be found anywhere, but in 1913 the thief sent a letter to a gallery in Italy. He wanted to sell it. But why did the thief wait two years before returning it? During this time, many copies of the painting were made and sold to American collectors. Is the painting now in the Louvre also a fake? Many people think that this is a real possibility.</w:t>
            </w:r>
          </w:p>
          <w:p w:rsidR="00C14A70" w:rsidRPr="00273646" w:rsidRDefault="00C14A70" w:rsidP="00C643C8">
            <w:pPr>
              <w:pStyle w:val="a3"/>
              <w:shd w:val="clear" w:color="auto" w:fill="FFFFFF"/>
              <w:spacing w:before="240" w:beforeAutospacing="0" w:after="240" w:afterAutospacing="0"/>
              <w:rPr>
                <w:lang w:val="en-US"/>
              </w:rPr>
            </w:pPr>
            <w:r w:rsidRPr="00A6292C">
              <w:rPr>
                <w:b/>
                <w:lang w:val="en-US"/>
              </w:rPr>
              <w:t>D.</w:t>
            </w:r>
            <w:r w:rsidRPr="00273646">
              <w:rPr>
                <w:lang w:val="en-US"/>
              </w:rPr>
              <w:t xml:space="preserve"> Leonardo’s painting is extremely life-like, but many experts are not sure that it is a portrait of the woman form Florence. There are many theories, but perhaps the most interesting is that it is a portrait of Leonardo himself. An </w:t>
            </w:r>
            <w:r w:rsidRPr="00273646">
              <w:rPr>
                <w:lang w:val="en-US"/>
              </w:rPr>
              <w:lastRenderedPageBreak/>
              <w:t xml:space="preserve">American expert has compared Leonardo’s self-portrait and the Mona Lisa and </w:t>
            </w:r>
            <w:r w:rsidRPr="00273646">
              <w:rPr>
                <w:b/>
                <w:i/>
                <w:lang w:val="en-US"/>
              </w:rPr>
              <w:t>she</w:t>
            </w:r>
            <w:r w:rsidRPr="00273646">
              <w:rPr>
                <w:lang w:val="en-US"/>
              </w:rPr>
              <w:t xml:space="preserve"> has found that many of the features are exactly the same.</w:t>
            </w:r>
          </w:p>
          <w:p w:rsidR="00C14A70" w:rsidRPr="00273646" w:rsidRDefault="00C14A70" w:rsidP="00C643C8">
            <w:pPr>
              <w:pStyle w:val="a3"/>
              <w:shd w:val="clear" w:color="auto" w:fill="FFFFFF"/>
              <w:spacing w:before="240" w:beforeAutospacing="0" w:after="240" w:afterAutospacing="0"/>
              <w:rPr>
                <w:b/>
                <w:lang w:val="en-US"/>
              </w:rPr>
            </w:pPr>
            <w:r w:rsidRPr="00A6292C">
              <w:rPr>
                <w:b/>
                <w:lang w:val="en-US"/>
              </w:rPr>
              <w:t>E.</w:t>
            </w:r>
            <w:r w:rsidRPr="00273646">
              <w:rPr>
                <w:lang w:val="en-US"/>
              </w:rPr>
              <w:t xml:space="preserve"> The two most important features of a face are the corners of the eyes and the mouth. If you look at the painting, you will see that these features are blurred – </w:t>
            </w:r>
            <w:r w:rsidRPr="00273646">
              <w:rPr>
                <w:b/>
                <w:i/>
                <w:lang w:val="en-US"/>
              </w:rPr>
              <w:t>they</w:t>
            </w:r>
            <w:r w:rsidRPr="00273646">
              <w:rPr>
                <w:lang w:val="en-US"/>
              </w:rPr>
              <w:t xml:space="preserve"> are much less clear then the rest of the face. As a result, the viewer has to imagine what the Mona Lisa is thinking. The mystery of her smile is just a bit of clever artistic technique.</w:t>
            </w:r>
          </w:p>
        </w:tc>
      </w:tr>
    </w:tbl>
    <w:p w:rsidR="00512E4F" w:rsidRDefault="00512E4F">
      <w:pPr>
        <w:rPr>
          <w:rFonts w:ascii="Times New Roman" w:hAnsi="Times New Roman" w:cs="Times New Roman"/>
          <w:color w:val="000000"/>
          <w:sz w:val="24"/>
          <w:szCs w:val="24"/>
          <w:shd w:val="clear" w:color="auto" w:fill="FFFFFF"/>
          <w:lang w:val="en-GB"/>
        </w:rPr>
      </w:pPr>
    </w:p>
    <w:p w:rsidR="00A6292C" w:rsidRDefault="00A6292C">
      <w:pPr>
        <w:rPr>
          <w:rFonts w:ascii="Times New Roman" w:hAnsi="Times New Roman" w:cs="Times New Roman"/>
          <w:color w:val="000000"/>
          <w:sz w:val="24"/>
          <w:szCs w:val="24"/>
          <w:shd w:val="clear" w:color="auto" w:fill="FFFFFF"/>
          <w:lang w:val="en-GB"/>
        </w:rPr>
      </w:pPr>
    </w:p>
    <w:p w:rsidR="00A6292C" w:rsidRPr="005604E0" w:rsidRDefault="00A6292C">
      <w:pPr>
        <w:rPr>
          <w:rFonts w:ascii="Times New Roman" w:hAnsi="Times New Roman" w:cs="Times New Roman"/>
          <w:color w:val="000000"/>
          <w:sz w:val="24"/>
          <w:szCs w:val="24"/>
          <w:shd w:val="clear" w:color="auto" w:fill="FFFFFF"/>
          <w:lang w:val="en-GB"/>
        </w:rPr>
      </w:pPr>
    </w:p>
    <w:tbl>
      <w:tblPr>
        <w:tblStyle w:val="a4"/>
        <w:tblW w:w="0" w:type="auto"/>
        <w:tblLook w:val="04A0" w:firstRow="1" w:lastRow="0" w:firstColumn="1" w:lastColumn="0" w:noHBand="0" w:noVBand="1"/>
      </w:tblPr>
      <w:tblGrid>
        <w:gridCol w:w="9571"/>
      </w:tblGrid>
      <w:tr w:rsidR="00AE175E" w:rsidRPr="007743F2" w:rsidTr="00AE175E">
        <w:tc>
          <w:tcPr>
            <w:tcW w:w="9571" w:type="dxa"/>
          </w:tcPr>
          <w:p w:rsidR="00920A53" w:rsidRPr="00667DED" w:rsidRDefault="00920A53" w:rsidP="00AE175E">
            <w:pPr>
              <w:jc w:val="center"/>
              <w:rPr>
                <w:rFonts w:ascii="Times New Roman" w:hAnsi="Times New Roman" w:cs="Times New Roman"/>
                <w:b/>
                <w:sz w:val="24"/>
                <w:szCs w:val="24"/>
                <w:lang w:val="en-GB"/>
              </w:rPr>
            </w:pPr>
          </w:p>
          <w:p w:rsidR="00AE175E" w:rsidRPr="00667DED" w:rsidRDefault="00AE175E" w:rsidP="00AE175E">
            <w:pPr>
              <w:jc w:val="center"/>
              <w:rPr>
                <w:rFonts w:ascii="Times New Roman" w:hAnsi="Times New Roman" w:cs="Times New Roman"/>
                <w:b/>
                <w:sz w:val="28"/>
                <w:szCs w:val="28"/>
                <w:lang w:val="en-GB"/>
              </w:rPr>
            </w:pPr>
            <w:r w:rsidRPr="00920A53">
              <w:rPr>
                <w:rFonts w:ascii="Times New Roman" w:hAnsi="Times New Roman" w:cs="Times New Roman"/>
                <w:b/>
                <w:sz w:val="28"/>
                <w:szCs w:val="28"/>
                <w:lang w:val="en-US"/>
              </w:rPr>
              <w:t>TRANSFER YOUR ANSWERS TO THE ANSWER SHEET</w:t>
            </w:r>
          </w:p>
          <w:p w:rsidR="00920A53" w:rsidRPr="00667DED" w:rsidRDefault="00920A53" w:rsidP="00AE175E">
            <w:pPr>
              <w:jc w:val="center"/>
              <w:rPr>
                <w:rFonts w:ascii="Times New Roman" w:hAnsi="Times New Roman" w:cs="Times New Roman"/>
                <w:color w:val="000000"/>
                <w:sz w:val="24"/>
                <w:szCs w:val="24"/>
                <w:shd w:val="clear" w:color="auto" w:fill="FFFFFF"/>
                <w:lang w:val="en-GB"/>
              </w:rPr>
            </w:pPr>
          </w:p>
        </w:tc>
      </w:tr>
    </w:tbl>
    <w:p w:rsidR="00DA1E32" w:rsidRDefault="00DA1E32" w:rsidP="00DA1E32">
      <w:pPr>
        <w:tabs>
          <w:tab w:val="left" w:pos="945"/>
          <w:tab w:val="center" w:pos="4748"/>
        </w:tabs>
        <w:spacing w:after="0" w:line="360" w:lineRule="auto"/>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ab/>
      </w:r>
    </w:p>
    <w:p w:rsidR="00DA1E32" w:rsidRDefault="00DA1E32" w:rsidP="00DA1E32">
      <w:pPr>
        <w:tabs>
          <w:tab w:val="left" w:pos="945"/>
          <w:tab w:val="center" w:pos="4748"/>
        </w:tabs>
        <w:spacing w:after="0" w:line="360" w:lineRule="auto"/>
        <w:outlineLvl w:val="1"/>
        <w:rPr>
          <w:rFonts w:ascii="Times New Roman" w:eastAsia="Times New Roman" w:hAnsi="Times New Roman" w:cs="Times New Roman"/>
          <w:b/>
          <w:bCs/>
          <w:sz w:val="24"/>
          <w:szCs w:val="24"/>
          <w:lang w:eastAsia="ru-RU"/>
        </w:rPr>
      </w:pPr>
    </w:p>
    <w:p w:rsidR="00DA1E32" w:rsidRDefault="00DA1E32" w:rsidP="00DA1E32">
      <w:pPr>
        <w:tabs>
          <w:tab w:val="left" w:pos="945"/>
          <w:tab w:val="center" w:pos="4748"/>
        </w:tabs>
        <w:spacing w:after="0" w:line="360" w:lineRule="auto"/>
        <w:outlineLvl w:val="1"/>
        <w:rPr>
          <w:rFonts w:ascii="Times New Roman" w:eastAsia="Times New Roman" w:hAnsi="Times New Roman" w:cs="Times New Roman"/>
          <w:b/>
          <w:bCs/>
          <w:sz w:val="24"/>
          <w:szCs w:val="24"/>
          <w:lang w:eastAsia="ru-RU"/>
        </w:rPr>
      </w:pPr>
    </w:p>
    <w:p w:rsidR="00DA1E32" w:rsidRDefault="00DA1E32" w:rsidP="00DA1E32">
      <w:pPr>
        <w:tabs>
          <w:tab w:val="left" w:pos="945"/>
          <w:tab w:val="center" w:pos="4748"/>
        </w:tabs>
        <w:spacing w:after="0" w:line="360" w:lineRule="auto"/>
        <w:outlineLvl w:val="1"/>
        <w:rPr>
          <w:rFonts w:ascii="Times New Roman" w:eastAsia="Times New Roman" w:hAnsi="Times New Roman" w:cs="Times New Roman"/>
          <w:b/>
          <w:bCs/>
          <w:sz w:val="24"/>
          <w:szCs w:val="24"/>
          <w:lang w:eastAsia="ru-RU"/>
        </w:rPr>
      </w:pPr>
    </w:p>
    <w:p w:rsidR="00DA1E32" w:rsidRDefault="00DA1E32" w:rsidP="00DA1E32">
      <w:pPr>
        <w:tabs>
          <w:tab w:val="left" w:pos="945"/>
          <w:tab w:val="center" w:pos="4748"/>
        </w:tabs>
        <w:spacing w:after="0" w:line="360" w:lineRule="auto"/>
        <w:outlineLvl w:val="1"/>
        <w:rPr>
          <w:rFonts w:ascii="Times New Roman" w:eastAsia="Times New Roman" w:hAnsi="Times New Roman" w:cs="Times New Roman"/>
          <w:b/>
          <w:bCs/>
          <w:sz w:val="24"/>
          <w:szCs w:val="24"/>
          <w:lang w:eastAsia="ru-RU"/>
        </w:rPr>
      </w:pPr>
    </w:p>
    <w:p w:rsidR="00DA1E32" w:rsidRPr="00273646" w:rsidRDefault="00DA1E32" w:rsidP="00DA1E32">
      <w:pPr>
        <w:tabs>
          <w:tab w:val="left" w:pos="945"/>
          <w:tab w:val="center" w:pos="4748"/>
        </w:tabs>
        <w:spacing w:after="0" w:line="360" w:lineRule="auto"/>
        <w:outlineLvl w:val="1"/>
        <w:rPr>
          <w:rFonts w:ascii="Times New Roman" w:eastAsia="Times New Roman" w:hAnsi="Times New Roman" w:cs="Times New Roman"/>
          <w:b/>
          <w:color w:val="000000"/>
          <w:sz w:val="24"/>
          <w:szCs w:val="24"/>
          <w:lang w:eastAsia="ru-RU"/>
        </w:rPr>
      </w:pPr>
    </w:p>
    <w:p w:rsidR="00931198" w:rsidRPr="00DA1E32" w:rsidRDefault="00931198">
      <w:pPr>
        <w:rPr>
          <w:rFonts w:ascii="Times New Roman" w:hAnsi="Times New Roman" w:cs="Times New Roman"/>
          <w:color w:val="000000"/>
          <w:sz w:val="24"/>
          <w:szCs w:val="24"/>
          <w:shd w:val="clear" w:color="auto" w:fill="FFFFFF"/>
        </w:rPr>
      </w:pPr>
      <w:bookmarkStart w:id="1" w:name="_GoBack"/>
      <w:bookmarkEnd w:id="1"/>
      <w:r w:rsidRPr="00DA1E32">
        <w:rPr>
          <w:rFonts w:ascii="Times New Roman" w:hAnsi="Times New Roman" w:cs="Times New Roman"/>
          <w:color w:val="000000"/>
          <w:sz w:val="24"/>
          <w:szCs w:val="24"/>
          <w:shd w:val="clear" w:color="auto" w:fill="FFFFFF"/>
        </w:rPr>
        <w:br w:type="page"/>
      </w:r>
    </w:p>
    <w:tbl>
      <w:tblPr>
        <w:tblStyle w:val="a4"/>
        <w:tblW w:w="0" w:type="auto"/>
        <w:tblInd w:w="392" w:type="dxa"/>
        <w:shd w:val="clear" w:color="auto" w:fill="BFBFBF" w:themeFill="background1" w:themeFillShade="BF"/>
        <w:tblLook w:val="04A0" w:firstRow="1" w:lastRow="0" w:firstColumn="1" w:lastColumn="0" w:noHBand="0" w:noVBand="1"/>
      </w:tblPr>
      <w:tblGrid>
        <w:gridCol w:w="9320"/>
      </w:tblGrid>
      <w:tr w:rsidR="00931198" w:rsidRPr="004A1242" w:rsidTr="00C643C8">
        <w:tc>
          <w:tcPr>
            <w:tcW w:w="9639" w:type="dxa"/>
            <w:shd w:val="clear" w:color="auto" w:fill="BFBFBF" w:themeFill="background1" w:themeFillShade="BF"/>
          </w:tcPr>
          <w:p w:rsidR="00931198" w:rsidRPr="00920A53" w:rsidRDefault="00920A53" w:rsidP="00C643C8">
            <w:pPr>
              <w:jc w:val="center"/>
              <w:rPr>
                <w:rFonts w:ascii="Times New Roman" w:eastAsia="Times New Roman" w:hAnsi="Times New Roman" w:cs="Times New Roman"/>
                <w:b/>
                <w:sz w:val="28"/>
                <w:szCs w:val="28"/>
                <w:lang w:val="en-US" w:eastAsia="ru-RU"/>
              </w:rPr>
            </w:pPr>
            <w:r w:rsidRPr="00920A53">
              <w:rPr>
                <w:rFonts w:ascii="Times New Roman" w:eastAsia="Times New Roman" w:hAnsi="Times New Roman" w:cs="Times New Roman"/>
                <w:b/>
                <w:sz w:val="28"/>
                <w:szCs w:val="28"/>
                <w:lang w:val="en-US" w:eastAsia="ru-RU"/>
              </w:rPr>
              <w:lastRenderedPageBreak/>
              <w:t>WRITING</w:t>
            </w:r>
          </w:p>
        </w:tc>
      </w:tr>
    </w:tbl>
    <w:p w:rsidR="00931198" w:rsidRPr="004A1242" w:rsidRDefault="00D61AC6" w:rsidP="00931198">
      <w:pPr>
        <w:spacing w:before="240" w:line="36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Time: 2</w:t>
      </w:r>
      <w:r w:rsidR="00931198">
        <w:rPr>
          <w:rFonts w:ascii="Times New Roman" w:eastAsia="Times New Roman" w:hAnsi="Times New Roman" w:cs="Times New Roman"/>
          <w:b/>
          <w:sz w:val="24"/>
          <w:szCs w:val="24"/>
          <w:lang w:val="en-US" w:eastAsia="ru-RU"/>
        </w:rPr>
        <w:t xml:space="preserve">0 minutes. </w:t>
      </w:r>
      <w:r w:rsidR="00931198" w:rsidRPr="00D61AC6">
        <w:rPr>
          <w:rFonts w:ascii="Times New Roman" w:eastAsia="Times New Roman" w:hAnsi="Times New Roman" w:cs="Times New Roman"/>
          <w:b/>
          <w:sz w:val="24"/>
          <w:szCs w:val="24"/>
          <w:lang w:val="en-GB" w:eastAsia="ru-RU"/>
        </w:rPr>
        <w:t>1</w:t>
      </w:r>
      <w:r w:rsidR="00931198" w:rsidRPr="007E268A">
        <w:rPr>
          <w:rFonts w:ascii="Times New Roman" w:eastAsia="Times New Roman" w:hAnsi="Times New Roman" w:cs="Times New Roman"/>
          <w:b/>
          <w:sz w:val="24"/>
          <w:szCs w:val="24"/>
          <w:lang w:val="en-US" w:eastAsia="ru-RU"/>
        </w:rPr>
        <w:t>0 points</w:t>
      </w:r>
    </w:p>
    <w:p w:rsidR="005604E0" w:rsidRPr="00920A53" w:rsidRDefault="005604E0" w:rsidP="00931198">
      <w:pPr>
        <w:rPr>
          <w:rFonts w:ascii="Times New Roman" w:hAnsi="Times New Roman" w:cs="Times New Roman"/>
          <w:sz w:val="28"/>
          <w:szCs w:val="28"/>
          <w:lang w:val="en-US"/>
        </w:rPr>
      </w:pPr>
      <w:r w:rsidRPr="00920A53">
        <w:rPr>
          <w:rFonts w:ascii="Times New Roman" w:hAnsi="Times New Roman" w:cs="Times New Roman"/>
          <w:sz w:val="28"/>
          <w:szCs w:val="28"/>
          <w:lang w:val="en-US"/>
        </w:rPr>
        <w:t xml:space="preserve">This is part of an email you received from your English </w:t>
      </w:r>
      <w:proofErr w:type="spellStart"/>
      <w:r w:rsidRPr="00920A53">
        <w:rPr>
          <w:rFonts w:ascii="Times New Roman" w:hAnsi="Times New Roman" w:cs="Times New Roman"/>
          <w:sz w:val="28"/>
          <w:szCs w:val="28"/>
          <w:lang w:val="en-US"/>
        </w:rPr>
        <w:t>penfriend</w:t>
      </w:r>
      <w:proofErr w:type="spellEnd"/>
      <w:r w:rsidRPr="00920A53">
        <w:rPr>
          <w:rFonts w:ascii="Times New Roman" w:hAnsi="Times New Roman" w:cs="Times New Roman"/>
          <w:sz w:val="28"/>
          <w:szCs w:val="28"/>
          <w:lang w:val="en-US"/>
        </w:rPr>
        <w:t>.</w:t>
      </w:r>
    </w:p>
    <w:tbl>
      <w:tblPr>
        <w:tblStyle w:val="a4"/>
        <w:tblW w:w="0" w:type="auto"/>
        <w:tblInd w:w="675" w:type="dxa"/>
        <w:tblLook w:val="04A0" w:firstRow="1" w:lastRow="0" w:firstColumn="1" w:lastColumn="0" w:noHBand="0" w:noVBand="1"/>
      </w:tblPr>
      <w:tblGrid>
        <w:gridCol w:w="7513"/>
      </w:tblGrid>
      <w:tr w:rsidR="005604E0" w:rsidRPr="00920A53" w:rsidTr="005604E0">
        <w:tc>
          <w:tcPr>
            <w:tcW w:w="7513" w:type="dxa"/>
          </w:tcPr>
          <w:p w:rsidR="005604E0" w:rsidRPr="00920A53" w:rsidRDefault="005604E0" w:rsidP="00931198">
            <w:pPr>
              <w:rPr>
                <w:rFonts w:ascii="Times New Roman" w:hAnsi="Times New Roman" w:cs="Times New Roman"/>
                <w:sz w:val="28"/>
                <w:szCs w:val="28"/>
                <w:lang w:val="en-US"/>
              </w:rPr>
            </w:pPr>
            <w:r w:rsidRPr="00920A53">
              <w:rPr>
                <w:rFonts w:ascii="Times New Roman" w:hAnsi="Times New Roman" w:cs="Times New Roman"/>
                <w:sz w:val="28"/>
                <w:szCs w:val="28"/>
                <w:lang w:val="en-US"/>
              </w:rPr>
              <w:t xml:space="preserve">I have a new hobby – collecting stamps. Have you ever collected things? Tell me about your </w:t>
            </w:r>
            <w:proofErr w:type="spellStart"/>
            <w:r w:rsidRPr="00920A53">
              <w:rPr>
                <w:rFonts w:ascii="Times New Roman" w:hAnsi="Times New Roman" w:cs="Times New Roman"/>
                <w:sz w:val="28"/>
                <w:szCs w:val="28"/>
                <w:lang w:val="en-US"/>
              </w:rPr>
              <w:t>favourite</w:t>
            </w:r>
            <w:proofErr w:type="spellEnd"/>
            <w:r w:rsidRPr="00920A53">
              <w:rPr>
                <w:rFonts w:ascii="Times New Roman" w:hAnsi="Times New Roman" w:cs="Times New Roman"/>
                <w:sz w:val="28"/>
                <w:szCs w:val="28"/>
                <w:lang w:val="en-US"/>
              </w:rPr>
              <w:t xml:space="preserve"> hobby.</w:t>
            </w:r>
          </w:p>
        </w:tc>
      </w:tr>
    </w:tbl>
    <w:p w:rsidR="00931198" w:rsidRPr="00920A53" w:rsidRDefault="00931198" w:rsidP="005604E0">
      <w:pPr>
        <w:spacing w:before="240"/>
        <w:rPr>
          <w:rFonts w:ascii="Times New Roman" w:hAnsi="Times New Roman" w:cs="Times New Roman"/>
          <w:color w:val="000000"/>
          <w:sz w:val="28"/>
          <w:szCs w:val="28"/>
          <w:shd w:val="clear" w:color="auto" w:fill="FFFFFF"/>
          <w:lang w:val="en-GB"/>
        </w:rPr>
      </w:pPr>
      <w:r w:rsidRPr="00920A53">
        <w:rPr>
          <w:rFonts w:ascii="Times New Roman" w:hAnsi="Times New Roman" w:cs="Times New Roman"/>
          <w:sz w:val="28"/>
          <w:szCs w:val="28"/>
          <w:lang w:val="en-US"/>
        </w:rPr>
        <w:t xml:space="preserve">Write an email to </w:t>
      </w:r>
      <w:r w:rsidR="005604E0" w:rsidRPr="00920A53">
        <w:rPr>
          <w:rFonts w:ascii="Times New Roman" w:hAnsi="Times New Roman" w:cs="Times New Roman"/>
          <w:sz w:val="28"/>
          <w:szCs w:val="28"/>
          <w:lang w:val="en-US"/>
        </w:rPr>
        <w:t xml:space="preserve">your </w:t>
      </w:r>
      <w:proofErr w:type="spellStart"/>
      <w:r w:rsidR="005604E0" w:rsidRPr="00920A53">
        <w:rPr>
          <w:rFonts w:ascii="Times New Roman" w:hAnsi="Times New Roman" w:cs="Times New Roman"/>
          <w:sz w:val="28"/>
          <w:szCs w:val="28"/>
          <w:lang w:val="en-US"/>
        </w:rPr>
        <w:t>penfriend</w:t>
      </w:r>
      <w:proofErr w:type="spellEnd"/>
      <w:r w:rsidR="005604E0" w:rsidRPr="00920A53">
        <w:rPr>
          <w:rFonts w:ascii="Times New Roman" w:hAnsi="Times New Roman" w:cs="Times New Roman"/>
          <w:sz w:val="28"/>
          <w:szCs w:val="28"/>
          <w:lang w:val="en-US"/>
        </w:rPr>
        <w:t xml:space="preserve"> about your </w:t>
      </w:r>
      <w:proofErr w:type="spellStart"/>
      <w:r w:rsidR="005604E0" w:rsidRPr="00920A53">
        <w:rPr>
          <w:rFonts w:ascii="Times New Roman" w:hAnsi="Times New Roman" w:cs="Times New Roman"/>
          <w:sz w:val="28"/>
          <w:szCs w:val="28"/>
          <w:lang w:val="en-US"/>
        </w:rPr>
        <w:t>favourite</w:t>
      </w:r>
      <w:proofErr w:type="spellEnd"/>
      <w:r w:rsidR="005604E0" w:rsidRPr="00920A53">
        <w:rPr>
          <w:rFonts w:ascii="Times New Roman" w:hAnsi="Times New Roman" w:cs="Times New Roman"/>
          <w:sz w:val="28"/>
          <w:szCs w:val="28"/>
          <w:lang w:val="en-US"/>
        </w:rPr>
        <w:t xml:space="preserve"> hobby</w:t>
      </w:r>
      <w:r w:rsidRPr="00920A53">
        <w:rPr>
          <w:rFonts w:ascii="Times New Roman" w:hAnsi="Times New Roman" w:cs="Times New Roman"/>
          <w:sz w:val="28"/>
          <w:szCs w:val="28"/>
          <w:lang w:val="en-US"/>
        </w:rPr>
        <w:t xml:space="preserve">. </w:t>
      </w:r>
      <w:r w:rsidR="009B1503" w:rsidRPr="00920A53">
        <w:rPr>
          <w:rFonts w:ascii="Times New Roman" w:hAnsi="Times New Roman" w:cs="Times New Roman"/>
          <w:color w:val="000000"/>
          <w:sz w:val="28"/>
          <w:szCs w:val="28"/>
          <w:shd w:val="clear" w:color="auto" w:fill="FFFFFF"/>
          <w:lang w:val="en-GB"/>
        </w:rPr>
        <w:t>Use 70-12</w:t>
      </w:r>
      <w:r w:rsidRPr="00920A53">
        <w:rPr>
          <w:rFonts w:ascii="Times New Roman" w:hAnsi="Times New Roman" w:cs="Times New Roman"/>
          <w:color w:val="000000"/>
          <w:sz w:val="28"/>
          <w:szCs w:val="28"/>
          <w:shd w:val="clear" w:color="auto" w:fill="FFFFFF"/>
          <w:lang w:val="en-GB"/>
        </w:rPr>
        <w:t>0 words. Try to be original.</w:t>
      </w:r>
    </w:p>
    <w:p w:rsidR="00273646" w:rsidRPr="00273646" w:rsidRDefault="00931198" w:rsidP="005604E0">
      <w:pPr>
        <w:spacing w:after="0" w:line="360" w:lineRule="auto"/>
        <w:jc w:val="both"/>
        <w:rPr>
          <w:rFonts w:ascii="Times New Roman" w:hAnsi="Times New Roman" w:cs="Times New Roman"/>
          <w:color w:val="000000"/>
          <w:sz w:val="24"/>
          <w:szCs w:val="24"/>
          <w:shd w:val="clear" w:color="auto" w:fill="FFFFFF"/>
          <w:lang w:val="en-US"/>
        </w:rPr>
      </w:pPr>
      <w:r w:rsidRPr="005604E0">
        <w:rPr>
          <w:rStyle w:val="apple-converted-space"/>
          <w:rFonts w:ascii="Times New Roman" w:eastAsia="Calibri" w:hAnsi="Times New Roman" w:cs="Times New Roman"/>
          <w:color w:val="545454"/>
          <w:sz w:val="24"/>
          <w:szCs w:val="24"/>
          <w:shd w:val="clear" w:color="auto" w:fill="FFFFFF"/>
          <w:lang w:val="en-GB"/>
        </w:rPr>
        <w:t>_____________________________________________________________________________________________________________________</w:t>
      </w:r>
      <w:r w:rsidRPr="004A1242">
        <w:rPr>
          <w:rStyle w:val="apple-converted-space"/>
          <w:rFonts w:ascii="Times New Roman" w:eastAsia="Calibri" w:hAnsi="Times New Roman" w:cs="Times New Roman"/>
          <w:color w:val="545454"/>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A1242">
        <w:rPr>
          <w:rStyle w:val="apple-converted-space"/>
          <w:rFonts w:ascii="Times New Roman" w:hAnsi="Times New Roman" w:cs="Times New Roman"/>
          <w:color w:val="545454"/>
          <w:sz w:val="24"/>
          <w:szCs w:val="24"/>
          <w:shd w:val="clear" w:color="auto" w:fill="FFFFFF"/>
        </w:rPr>
        <w:t>___</w:t>
      </w:r>
      <w:r w:rsidRPr="004A1242">
        <w:rPr>
          <w:rStyle w:val="apple-converted-space"/>
          <w:rFonts w:ascii="Times New Roman" w:eastAsia="Calibri" w:hAnsi="Times New Roman" w:cs="Times New Roman"/>
          <w:color w:val="545454"/>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A1242">
        <w:rPr>
          <w:rStyle w:val="apple-converted-space"/>
          <w:rFonts w:ascii="Times New Roman" w:hAnsi="Times New Roman" w:cs="Times New Roman"/>
          <w:color w:val="545454"/>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604E0">
        <w:rPr>
          <w:rStyle w:val="apple-converted-space"/>
          <w:rFonts w:ascii="Times New Roman" w:hAnsi="Times New Roman" w:cs="Times New Roman"/>
          <w:color w:val="545454"/>
          <w:sz w:val="24"/>
          <w:szCs w:val="24"/>
          <w:shd w:val="clear" w:color="auto" w:fill="FFFFFF"/>
          <w:lang w:val="en-US"/>
        </w:rPr>
        <w:t>_____</w:t>
      </w:r>
      <w:r w:rsidR="003122DA">
        <w:rPr>
          <w:rStyle w:val="apple-converted-space"/>
          <w:rFonts w:ascii="Times New Roman" w:hAnsi="Times New Roman" w:cs="Times New Roman"/>
          <w:color w:val="545454"/>
          <w:sz w:val="24"/>
          <w:szCs w:val="24"/>
          <w:shd w:val="clear" w:color="auto" w:fill="FFFFFF"/>
          <w:lang w:val="en-US"/>
        </w:rPr>
        <w:t>____________________________________________________</w:t>
      </w:r>
      <w:r w:rsidR="005604E0">
        <w:rPr>
          <w:rStyle w:val="apple-converted-space"/>
          <w:rFonts w:ascii="Times New Roman" w:hAnsi="Times New Roman" w:cs="Times New Roman"/>
          <w:color w:val="545454"/>
          <w:sz w:val="24"/>
          <w:szCs w:val="24"/>
          <w:shd w:val="clear" w:color="auto" w:fill="FFFFFF"/>
          <w:lang w:val="en-US"/>
        </w:rPr>
        <w:t>_</w:t>
      </w:r>
      <w:r w:rsidRPr="004A1242">
        <w:rPr>
          <w:rStyle w:val="apple-converted-space"/>
          <w:rFonts w:ascii="Times New Roman" w:hAnsi="Times New Roman" w:cs="Times New Roman"/>
          <w:color w:val="545454"/>
          <w:sz w:val="24"/>
          <w:szCs w:val="24"/>
          <w:shd w:val="clear" w:color="auto" w:fill="FFFFFF"/>
        </w:rPr>
        <w:t>__</w:t>
      </w:r>
    </w:p>
    <w:sectPr w:rsidR="00273646" w:rsidRPr="00273646" w:rsidSect="00D61AC6">
      <w:headerReference w:type="default" r:id="rId8"/>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E7F" w:rsidRDefault="00112E7F" w:rsidP="007743F2">
      <w:pPr>
        <w:spacing w:after="0" w:line="240" w:lineRule="auto"/>
      </w:pPr>
      <w:r>
        <w:separator/>
      </w:r>
    </w:p>
  </w:endnote>
  <w:endnote w:type="continuationSeparator" w:id="0">
    <w:p w:rsidR="00112E7F" w:rsidRDefault="00112E7F" w:rsidP="00774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E7F" w:rsidRDefault="00112E7F" w:rsidP="007743F2">
      <w:pPr>
        <w:spacing w:after="0" w:line="240" w:lineRule="auto"/>
      </w:pPr>
      <w:r>
        <w:separator/>
      </w:r>
    </w:p>
  </w:footnote>
  <w:footnote w:type="continuationSeparator" w:id="0">
    <w:p w:rsidR="00112E7F" w:rsidRDefault="00112E7F" w:rsidP="00774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E32" w:rsidRPr="00273646" w:rsidRDefault="00DA1E32" w:rsidP="00DA1E32">
    <w:pPr>
      <w:shd w:val="clear" w:color="auto" w:fill="FFFFFF"/>
      <w:spacing w:line="240" w:lineRule="auto"/>
      <w:jc w:val="center"/>
      <w:rPr>
        <w:rFonts w:ascii="Times New Roman" w:eastAsia="Times New Roman" w:hAnsi="Times New Roman" w:cs="Times New Roman"/>
        <w:b/>
        <w:color w:val="000000"/>
        <w:sz w:val="24"/>
        <w:szCs w:val="24"/>
        <w:lang w:eastAsia="ru-RU"/>
      </w:rPr>
    </w:pPr>
  </w:p>
  <w:p w:rsidR="00DA1E32" w:rsidRDefault="00DA1E32" w:rsidP="00DA1E32">
    <w:pPr>
      <w:pStyle w:val="a8"/>
      <w:tabs>
        <w:tab w:val="clear" w:pos="4677"/>
        <w:tab w:val="clear" w:pos="9355"/>
        <w:tab w:val="left" w:pos="196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5C3F"/>
    <w:multiLevelType w:val="hybridMultilevel"/>
    <w:tmpl w:val="4782D5D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E65A11"/>
    <w:multiLevelType w:val="hybridMultilevel"/>
    <w:tmpl w:val="093EEC68"/>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2052AD"/>
    <w:multiLevelType w:val="hybridMultilevel"/>
    <w:tmpl w:val="9104C8CC"/>
    <w:lvl w:ilvl="0" w:tplc="AD6A6482">
      <w:start w:val="1"/>
      <w:numFmt w:val="lowerLetter"/>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71710"/>
    <w:multiLevelType w:val="hybridMultilevel"/>
    <w:tmpl w:val="CFEC14D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0C56B5"/>
    <w:multiLevelType w:val="hybridMultilevel"/>
    <w:tmpl w:val="23720D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9727BF"/>
    <w:multiLevelType w:val="hybridMultilevel"/>
    <w:tmpl w:val="2848DB8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996BEA"/>
    <w:multiLevelType w:val="hybridMultilevel"/>
    <w:tmpl w:val="7D02444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B510A4"/>
    <w:multiLevelType w:val="hybridMultilevel"/>
    <w:tmpl w:val="233C40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AA32B6"/>
    <w:multiLevelType w:val="hybridMultilevel"/>
    <w:tmpl w:val="339C64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E14253"/>
    <w:multiLevelType w:val="hybridMultilevel"/>
    <w:tmpl w:val="62BA04C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940114"/>
    <w:multiLevelType w:val="hybridMultilevel"/>
    <w:tmpl w:val="FA32150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521D34"/>
    <w:multiLevelType w:val="hybridMultilevel"/>
    <w:tmpl w:val="F274D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22648C"/>
    <w:multiLevelType w:val="hybridMultilevel"/>
    <w:tmpl w:val="1A6E4EF2"/>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7DF5D44"/>
    <w:multiLevelType w:val="hybridMultilevel"/>
    <w:tmpl w:val="7F94C6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BA2434"/>
    <w:multiLevelType w:val="hybridMultilevel"/>
    <w:tmpl w:val="542EF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C90C1B"/>
    <w:multiLevelType w:val="hybridMultilevel"/>
    <w:tmpl w:val="201635D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1F422E"/>
    <w:multiLevelType w:val="hybridMultilevel"/>
    <w:tmpl w:val="46DE3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4C5DE0"/>
    <w:multiLevelType w:val="hybridMultilevel"/>
    <w:tmpl w:val="2D00B21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B9805D8"/>
    <w:multiLevelType w:val="hybridMultilevel"/>
    <w:tmpl w:val="7F94C6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F727D0"/>
    <w:multiLevelType w:val="hybridMultilevel"/>
    <w:tmpl w:val="3150169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3"/>
  </w:num>
  <w:num w:numId="3">
    <w:abstractNumId w:val="2"/>
  </w:num>
  <w:num w:numId="4">
    <w:abstractNumId w:val="4"/>
  </w:num>
  <w:num w:numId="5">
    <w:abstractNumId w:val="10"/>
  </w:num>
  <w:num w:numId="6">
    <w:abstractNumId w:val="8"/>
  </w:num>
  <w:num w:numId="7">
    <w:abstractNumId w:val="11"/>
  </w:num>
  <w:num w:numId="8">
    <w:abstractNumId w:val="6"/>
  </w:num>
  <w:num w:numId="9">
    <w:abstractNumId w:val="19"/>
  </w:num>
  <w:num w:numId="10">
    <w:abstractNumId w:val="3"/>
  </w:num>
  <w:num w:numId="11">
    <w:abstractNumId w:val="16"/>
  </w:num>
  <w:num w:numId="12">
    <w:abstractNumId w:val="7"/>
  </w:num>
  <w:num w:numId="13">
    <w:abstractNumId w:val="5"/>
  </w:num>
  <w:num w:numId="14">
    <w:abstractNumId w:val="14"/>
  </w:num>
  <w:num w:numId="15">
    <w:abstractNumId w:val="15"/>
  </w:num>
  <w:num w:numId="16">
    <w:abstractNumId w:val="12"/>
  </w:num>
  <w:num w:numId="17">
    <w:abstractNumId w:val="0"/>
  </w:num>
  <w:num w:numId="18">
    <w:abstractNumId w:val="1"/>
  </w:num>
  <w:num w:numId="19">
    <w:abstractNumId w:val="1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D2B08"/>
    <w:rsid w:val="00064E03"/>
    <w:rsid w:val="000C19E0"/>
    <w:rsid w:val="000F0004"/>
    <w:rsid w:val="00112E7F"/>
    <w:rsid w:val="00273646"/>
    <w:rsid w:val="003122DA"/>
    <w:rsid w:val="003208F3"/>
    <w:rsid w:val="003E7C2C"/>
    <w:rsid w:val="00512E4F"/>
    <w:rsid w:val="005604E0"/>
    <w:rsid w:val="00612DD2"/>
    <w:rsid w:val="00622502"/>
    <w:rsid w:val="00667DED"/>
    <w:rsid w:val="0069722D"/>
    <w:rsid w:val="006A3F37"/>
    <w:rsid w:val="007743F2"/>
    <w:rsid w:val="00776BBA"/>
    <w:rsid w:val="007A58D4"/>
    <w:rsid w:val="00812534"/>
    <w:rsid w:val="00920A53"/>
    <w:rsid w:val="00931198"/>
    <w:rsid w:val="009879E0"/>
    <w:rsid w:val="009B1503"/>
    <w:rsid w:val="009D2B08"/>
    <w:rsid w:val="00A6292C"/>
    <w:rsid w:val="00A94FFE"/>
    <w:rsid w:val="00AC686F"/>
    <w:rsid w:val="00AC6D77"/>
    <w:rsid w:val="00AE175E"/>
    <w:rsid w:val="00BB32DA"/>
    <w:rsid w:val="00C14A70"/>
    <w:rsid w:val="00D61AC6"/>
    <w:rsid w:val="00DA1E32"/>
    <w:rsid w:val="00E44BB0"/>
    <w:rsid w:val="00E66952"/>
    <w:rsid w:val="00E93025"/>
    <w:rsid w:val="00EC5BD8"/>
    <w:rsid w:val="00ED50D6"/>
    <w:rsid w:val="00EF5721"/>
    <w:rsid w:val="00FD6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DA"/>
  </w:style>
  <w:style w:type="paragraph" w:styleId="2">
    <w:name w:val="heading 2"/>
    <w:basedOn w:val="a"/>
    <w:link w:val="20"/>
    <w:uiPriority w:val="9"/>
    <w:qFormat/>
    <w:rsid w:val="00512E4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12E4F"/>
    <w:rPr>
      <w:rFonts w:ascii="Times New Roman" w:eastAsia="Times New Roman" w:hAnsi="Times New Roman" w:cs="Times New Roman"/>
      <w:b/>
      <w:bCs/>
      <w:sz w:val="36"/>
      <w:szCs w:val="36"/>
      <w:lang w:eastAsia="ru-RU"/>
    </w:rPr>
  </w:style>
  <w:style w:type="paragraph" w:customStyle="1" w:styleId="bg-info">
    <w:name w:val="bg-info"/>
    <w:basedOn w:val="a"/>
    <w:rsid w:val="00512E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question">
    <w:name w:val="text-question"/>
    <w:basedOn w:val="a0"/>
    <w:rsid w:val="00512E4F"/>
  </w:style>
  <w:style w:type="paragraph" w:styleId="z-">
    <w:name w:val="HTML Top of Form"/>
    <w:basedOn w:val="a"/>
    <w:next w:val="a"/>
    <w:link w:val="z-0"/>
    <w:hidden/>
    <w:uiPriority w:val="99"/>
    <w:semiHidden/>
    <w:unhideWhenUsed/>
    <w:rsid w:val="00512E4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12E4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12E4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12E4F"/>
    <w:rPr>
      <w:rFonts w:ascii="Arial" w:eastAsia="Times New Roman" w:hAnsi="Arial" w:cs="Arial"/>
      <w:vanish/>
      <w:sz w:val="16"/>
      <w:szCs w:val="16"/>
      <w:lang w:eastAsia="ru-RU"/>
    </w:rPr>
  </w:style>
  <w:style w:type="paragraph" w:styleId="a3">
    <w:name w:val="Normal (Web)"/>
    <w:basedOn w:val="a"/>
    <w:uiPriority w:val="99"/>
    <w:unhideWhenUsed/>
    <w:rsid w:val="0027364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273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931198"/>
  </w:style>
  <w:style w:type="paragraph" w:styleId="a5">
    <w:name w:val="List Paragraph"/>
    <w:basedOn w:val="a"/>
    <w:uiPriority w:val="34"/>
    <w:qFormat/>
    <w:rsid w:val="00EC5BD8"/>
    <w:pPr>
      <w:ind w:left="720"/>
      <w:contextualSpacing/>
    </w:pPr>
  </w:style>
  <w:style w:type="paragraph" w:styleId="a6">
    <w:name w:val="Balloon Text"/>
    <w:basedOn w:val="a"/>
    <w:link w:val="a7"/>
    <w:uiPriority w:val="99"/>
    <w:semiHidden/>
    <w:unhideWhenUsed/>
    <w:rsid w:val="00EC5BD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C5BD8"/>
    <w:rPr>
      <w:rFonts w:ascii="Tahoma" w:hAnsi="Tahoma" w:cs="Tahoma"/>
      <w:sz w:val="16"/>
      <w:szCs w:val="16"/>
    </w:rPr>
  </w:style>
  <w:style w:type="paragraph" w:styleId="a8">
    <w:name w:val="header"/>
    <w:basedOn w:val="a"/>
    <w:link w:val="a9"/>
    <w:uiPriority w:val="99"/>
    <w:unhideWhenUsed/>
    <w:rsid w:val="007743F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43F2"/>
  </w:style>
  <w:style w:type="paragraph" w:styleId="aa">
    <w:name w:val="footer"/>
    <w:basedOn w:val="a"/>
    <w:link w:val="ab"/>
    <w:uiPriority w:val="99"/>
    <w:unhideWhenUsed/>
    <w:rsid w:val="007743F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743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10661">
      <w:bodyDiv w:val="1"/>
      <w:marLeft w:val="0"/>
      <w:marRight w:val="0"/>
      <w:marTop w:val="0"/>
      <w:marBottom w:val="0"/>
      <w:divBdr>
        <w:top w:val="none" w:sz="0" w:space="0" w:color="auto"/>
        <w:left w:val="none" w:sz="0" w:space="0" w:color="auto"/>
        <w:bottom w:val="none" w:sz="0" w:space="0" w:color="auto"/>
        <w:right w:val="none" w:sz="0" w:space="0" w:color="auto"/>
      </w:divBdr>
      <w:divsChild>
        <w:div w:id="1760255222">
          <w:marLeft w:val="0"/>
          <w:marRight w:val="0"/>
          <w:marTop w:val="0"/>
          <w:marBottom w:val="0"/>
          <w:divBdr>
            <w:top w:val="none" w:sz="0" w:space="0" w:color="auto"/>
            <w:left w:val="none" w:sz="0" w:space="0" w:color="auto"/>
            <w:bottom w:val="none" w:sz="0" w:space="0" w:color="auto"/>
            <w:right w:val="none" w:sz="0" w:space="0" w:color="auto"/>
          </w:divBdr>
          <w:divsChild>
            <w:div w:id="1680501934">
              <w:marLeft w:val="0"/>
              <w:marRight w:val="0"/>
              <w:marTop w:val="0"/>
              <w:marBottom w:val="0"/>
              <w:divBdr>
                <w:top w:val="none" w:sz="0" w:space="0" w:color="auto"/>
                <w:left w:val="none" w:sz="0" w:space="0" w:color="auto"/>
                <w:bottom w:val="none" w:sz="0" w:space="0" w:color="auto"/>
                <w:right w:val="none" w:sz="0" w:space="0" w:color="auto"/>
              </w:divBdr>
              <w:divsChild>
                <w:div w:id="1260524605">
                  <w:marLeft w:val="-225"/>
                  <w:marRight w:val="-225"/>
                  <w:marTop w:val="0"/>
                  <w:marBottom w:val="0"/>
                  <w:divBdr>
                    <w:top w:val="none" w:sz="0" w:space="0" w:color="auto"/>
                    <w:left w:val="none" w:sz="0" w:space="0" w:color="auto"/>
                    <w:bottom w:val="none" w:sz="0" w:space="0" w:color="auto"/>
                    <w:right w:val="none" w:sz="0" w:space="0" w:color="auto"/>
                  </w:divBdr>
                  <w:divsChild>
                    <w:div w:id="18423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240568">
              <w:marLeft w:val="-225"/>
              <w:marRight w:val="-225"/>
              <w:marTop w:val="0"/>
              <w:marBottom w:val="0"/>
              <w:divBdr>
                <w:top w:val="none" w:sz="0" w:space="0" w:color="auto"/>
                <w:left w:val="none" w:sz="0" w:space="0" w:color="auto"/>
                <w:bottom w:val="none" w:sz="0" w:space="0" w:color="auto"/>
                <w:right w:val="none" w:sz="0" w:space="0" w:color="auto"/>
              </w:divBdr>
              <w:divsChild>
                <w:div w:id="21414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426642">
          <w:marLeft w:val="0"/>
          <w:marRight w:val="0"/>
          <w:marTop w:val="0"/>
          <w:marBottom w:val="0"/>
          <w:divBdr>
            <w:top w:val="none" w:sz="0" w:space="0" w:color="auto"/>
            <w:left w:val="none" w:sz="0" w:space="0" w:color="auto"/>
            <w:bottom w:val="none" w:sz="0" w:space="0" w:color="auto"/>
            <w:right w:val="none" w:sz="0" w:space="0" w:color="auto"/>
          </w:divBdr>
          <w:divsChild>
            <w:div w:id="524054704">
              <w:marLeft w:val="-225"/>
              <w:marRight w:val="-225"/>
              <w:marTop w:val="0"/>
              <w:marBottom w:val="0"/>
              <w:divBdr>
                <w:top w:val="none" w:sz="0" w:space="0" w:color="auto"/>
                <w:left w:val="none" w:sz="0" w:space="0" w:color="auto"/>
                <w:bottom w:val="none" w:sz="0" w:space="0" w:color="auto"/>
                <w:right w:val="none" w:sz="0" w:space="0" w:color="auto"/>
              </w:divBdr>
              <w:divsChild>
                <w:div w:id="2067365694">
                  <w:marLeft w:val="0"/>
                  <w:marRight w:val="0"/>
                  <w:marTop w:val="0"/>
                  <w:marBottom w:val="0"/>
                  <w:divBdr>
                    <w:top w:val="none" w:sz="0" w:space="0" w:color="auto"/>
                    <w:left w:val="none" w:sz="0" w:space="0" w:color="auto"/>
                    <w:bottom w:val="none" w:sz="0" w:space="0" w:color="auto"/>
                    <w:right w:val="none" w:sz="0" w:space="0" w:color="auto"/>
                  </w:divBdr>
                </w:div>
              </w:divsChild>
            </w:div>
            <w:div w:id="1098987093">
              <w:marLeft w:val="-225"/>
              <w:marRight w:val="-225"/>
              <w:marTop w:val="0"/>
              <w:marBottom w:val="0"/>
              <w:divBdr>
                <w:top w:val="none" w:sz="0" w:space="0" w:color="auto"/>
                <w:left w:val="none" w:sz="0" w:space="0" w:color="auto"/>
                <w:bottom w:val="none" w:sz="0" w:space="0" w:color="auto"/>
                <w:right w:val="none" w:sz="0" w:space="0" w:color="auto"/>
              </w:divBdr>
              <w:divsChild>
                <w:div w:id="1647273352">
                  <w:marLeft w:val="0"/>
                  <w:marRight w:val="0"/>
                  <w:marTop w:val="0"/>
                  <w:marBottom w:val="0"/>
                  <w:divBdr>
                    <w:top w:val="none" w:sz="0" w:space="0" w:color="auto"/>
                    <w:left w:val="none" w:sz="0" w:space="0" w:color="auto"/>
                    <w:bottom w:val="none" w:sz="0" w:space="0" w:color="auto"/>
                    <w:right w:val="none" w:sz="0" w:space="0" w:color="auto"/>
                  </w:divBdr>
                  <w:divsChild>
                    <w:div w:id="184681371">
                      <w:marLeft w:val="0"/>
                      <w:marRight w:val="0"/>
                      <w:marTop w:val="0"/>
                      <w:marBottom w:val="0"/>
                      <w:divBdr>
                        <w:top w:val="none" w:sz="0" w:space="0" w:color="auto"/>
                        <w:left w:val="none" w:sz="0" w:space="0" w:color="auto"/>
                        <w:bottom w:val="none" w:sz="0" w:space="0" w:color="auto"/>
                        <w:right w:val="none" w:sz="0" w:space="0" w:color="auto"/>
                      </w:divBdr>
                      <w:divsChild>
                        <w:div w:id="1565214156">
                          <w:marLeft w:val="0"/>
                          <w:marRight w:val="0"/>
                          <w:marTop w:val="60"/>
                          <w:marBottom w:val="0"/>
                          <w:divBdr>
                            <w:top w:val="none" w:sz="0" w:space="0" w:color="auto"/>
                            <w:left w:val="none" w:sz="0" w:space="0" w:color="auto"/>
                            <w:bottom w:val="none" w:sz="0" w:space="0" w:color="auto"/>
                            <w:right w:val="none" w:sz="0" w:space="0" w:color="auto"/>
                          </w:divBdr>
                          <w:divsChild>
                            <w:div w:id="1079670111">
                              <w:marLeft w:val="0"/>
                              <w:marRight w:val="0"/>
                              <w:marTop w:val="0"/>
                              <w:marBottom w:val="0"/>
                              <w:divBdr>
                                <w:top w:val="none" w:sz="0" w:space="0" w:color="auto"/>
                                <w:left w:val="none" w:sz="0" w:space="0" w:color="auto"/>
                                <w:bottom w:val="none" w:sz="0" w:space="0" w:color="auto"/>
                                <w:right w:val="none" w:sz="0" w:space="0" w:color="auto"/>
                              </w:divBdr>
                              <w:divsChild>
                                <w:div w:id="1379285451">
                                  <w:marLeft w:val="0"/>
                                  <w:marRight w:val="0"/>
                                  <w:marTop w:val="0"/>
                                  <w:marBottom w:val="0"/>
                                  <w:divBdr>
                                    <w:top w:val="none" w:sz="0" w:space="0" w:color="auto"/>
                                    <w:left w:val="none" w:sz="0" w:space="0" w:color="auto"/>
                                    <w:bottom w:val="none" w:sz="0" w:space="0" w:color="auto"/>
                                    <w:right w:val="none" w:sz="0" w:space="0" w:color="auto"/>
                                  </w:divBdr>
                                  <w:divsChild>
                                    <w:div w:id="834952998">
                                      <w:marLeft w:val="0"/>
                                      <w:marRight w:val="0"/>
                                      <w:marTop w:val="0"/>
                                      <w:marBottom w:val="0"/>
                                      <w:divBdr>
                                        <w:top w:val="none" w:sz="0" w:space="0" w:color="auto"/>
                                        <w:left w:val="none" w:sz="0" w:space="0" w:color="auto"/>
                                        <w:bottom w:val="none" w:sz="0" w:space="0" w:color="auto"/>
                                        <w:right w:val="none" w:sz="0" w:space="0" w:color="auto"/>
                                      </w:divBdr>
                                    </w:div>
                                  </w:divsChild>
                                </w:div>
                                <w:div w:id="661394231">
                                  <w:marLeft w:val="0"/>
                                  <w:marRight w:val="0"/>
                                  <w:marTop w:val="0"/>
                                  <w:marBottom w:val="0"/>
                                  <w:divBdr>
                                    <w:top w:val="none" w:sz="0" w:space="0" w:color="auto"/>
                                    <w:left w:val="none" w:sz="0" w:space="0" w:color="auto"/>
                                    <w:bottom w:val="none" w:sz="0" w:space="0" w:color="auto"/>
                                    <w:right w:val="none" w:sz="0" w:space="0" w:color="auto"/>
                                  </w:divBdr>
                                  <w:divsChild>
                                    <w:div w:id="1072967584">
                                      <w:marLeft w:val="0"/>
                                      <w:marRight w:val="0"/>
                                      <w:marTop w:val="0"/>
                                      <w:marBottom w:val="0"/>
                                      <w:divBdr>
                                        <w:top w:val="none" w:sz="0" w:space="0" w:color="auto"/>
                                        <w:left w:val="none" w:sz="0" w:space="0" w:color="auto"/>
                                        <w:bottom w:val="none" w:sz="0" w:space="0" w:color="auto"/>
                                        <w:right w:val="none" w:sz="0" w:space="0" w:color="auto"/>
                                      </w:divBdr>
                                      <w:divsChild>
                                        <w:div w:id="818301325">
                                          <w:marLeft w:val="0"/>
                                          <w:marRight w:val="0"/>
                                          <w:marTop w:val="0"/>
                                          <w:marBottom w:val="0"/>
                                          <w:divBdr>
                                            <w:top w:val="none" w:sz="0" w:space="0" w:color="auto"/>
                                            <w:left w:val="none" w:sz="0" w:space="0" w:color="auto"/>
                                            <w:bottom w:val="none" w:sz="0" w:space="0" w:color="auto"/>
                                            <w:right w:val="none" w:sz="0" w:space="0" w:color="auto"/>
                                          </w:divBdr>
                                        </w:div>
                                        <w:div w:id="103789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07172">
                          <w:marLeft w:val="0"/>
                          <w:marRight w:val="0"/>
                          <w:marTop w:val="60"/>
                          <w:marBottom w:val="0"/>
                          <w:divBdr>
                            <w:top w:val="none" w:sz="0" w:space="0" w:color="auto"/>
                            <w:left w:val="none" w:sz="0" w:space="0" w:color="auto"/>
                            <w:bottom w:val="none" w:sz="0" w:space="0" w:color="auto"/>
                            <w:right w:val="none" w:sz="0" w:space="0" w:color="auto"/>
                          </w:divBdr>
                          <w:divsChild>
                            <w:div w:id="1045183645">
                              <w:marLeft w:val="0"/>
                              <w:marRight w:val="0"/>
                              <w:marTop w:val="0"/>
                              <w:marBottom w:val="0"/>
                              <w:divBdr>
                                <w:top w:val="none" w:sz="0" w:space="0" w:color="auto"/>
                                <w:left w:val="none" w:sz="0" w:space="0" w:color="auto"/>
                                <w:bottom w:val="none" w:sz="0" w:space="0" w:color="auto"/>
                                <w:right w:val="none" w:sz="0" w:space="0" w:color="auto"/>
                              </w:divBdr>
                              <w:divsChild>
                                <w:div w:id="672227645">
                                  <w:marLeft w:val="0"/>
                                  <w:marRight w:val="0"/>
                                  <w:marTop w:val="0"/>
                                  <w:marBottom w:val="0"/>
                                  <w:divBdr>
                                    <w:top w:val="none" w:sz="0" w:space="0" w:color="auto"/>
                                    <w:left w:val="none" w:sz="0" w:space="0" w:color="auto"/>
                                    <w:bottom w:val="none" w:sz="0" w:space="0" w:color="auto"/>
                                    <w:right w:val="none" w:sz="0" w:space="0" w:color="auto"/>
                                  </w:divBdr>
                                  <w:divsChild>
                                    <w:div w:id="988751475">
                                      <w:marLeft w:val="0"/>
                                      <w:marRight w:val="0"/>
                                      <w:marTop w:val="0"/>
                                      <w:marBottom w:val="0"/>
                                      <w:divBdr>
                                        <w:top w:val="none" w:sz="0" w:space="0" w:color="auto"/>
                                        <w:left w:val="none" w:sz="0" w:space="0" w:color="auto"/>
                                        <w:bottom w:val="none" w:sz="0" w:space="0" w:color="auto"/>
                                        <w:right w:val="none" w:sz="0" w:space="0" w:color="auto"/>
                                      </w:divBdr>
                                    </w:div>
                                  </w:divsChild>
                                </w:div>
                                <w:div w:id="2007896100">
                                  <w:marLeft w:val="0"/>
                                  <w:marRight w:val="0"/>
                                  <w:marTop w:val="0"/>
                                  <w:marBottom w:val="0"/>
                                  <w:divBdr>
                                    <w:top w:val="none" w:sz="0" w:space="0" w:color="auto"/>
                                    <w:left w:val="none" w:sz="0" w:space="0" w:color="auto"/>
                                    <w:bottom w:val="none" w:sz="0" w:space="0" w:color="auto"/>
                                    <w:right w:val="none" w:sz="0" w:space="0" w:color="auto"/>
                                  </w:divBdr>
                                  <w:divsChild>
                                    <w:div w:id="883447770">
                                      <w:marLeft w:val="0"/>
                                      <w:marRight w:val="0"/>
                                      <w:marTop w:val="0"/>
                                      <w:marBottom w:val="0"/>
                                      <w:divBdr>
                                        <w:top w:val="none" w:sz="0" w:space="0" w:color="auto"/>
                                        <w:left w:val="none" w:sz="0" w:space="0" w:color="auto"/>
                                        <w:bottom w:val="none" w:sz="0" w:space="0" w:color="auto"/>
                                        <w:right w:val="none" w:sz="0" w:space="0" w:color="auto"/>
                                      </w:divBdr>
                                      <w:divsChild>
                                        <w:div w:id="2011562721">
                                          <w:marLeft w:val="0"/>
                                          <w:marRight w:val="0"/>
                                          <w:marTop w:val="0"/>
                                          <w:marBottom w:val="0"/>
                                          <w:divBdr>
                                            <w:top w:val="none" w:sz="0" w:space="0" w:color="auto"/>
                                            <w:left w:val="none" w:sz="0" w:space="0" w:color="auto"/>
                                            <w:bottom w:val="none" w:sz="0" w:space="0" w:color="auto"/>
                                            <w:right w:val="none" w:sz="0" w:space="0" w:color="auto"/>
                                          </w:divBdr>
                                        </w:div>
                                        <w:div w:id="11148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64544">
                          <w:marLeft w:val="0"/>
                          <w:marRight w:val="0"/>
                          <w:marTop w:val="60"/>
                          <w:marBottom w:val="0"/>
                          <w:divBdr>
                            <w:top w:val="none" w:sz="0" w:space="0" w:color="auto"/>
                            <w:left w:val="none" w:sz="0" w:space="0" w:color="auto"/>
                            <w:bottom w:val="none" w:sz="0" w:space="0" w:color="auto"/>
                            <w:right w:val="none" w:sz="0" w:space="0" w:color="auto"/>
                          </w:divBdr>
                          <w:divsChild>
                            <w:div w:id="1047029994">
                              <w:marLeft w:val="0"/>
                              <w:marRight w:val="0"/>
                              <w:marTop w:val="0"/>
                              <w:marBottom w:val="0"/>
                              <w:divBdr>
                                <w:top w:val="none" w:sz="0" w:space="0" w:color="auto"/>
                                <w:left w:val="none" w:sz="0" w:space="0" w:color="auto"/>
                                <w:bottom w:val="none" w:sz="0" w:space="0" w:color="auto"/>
                                <w:right w:val="none" w:sz="0" w:space="0" w:color="auto"/>
                              </w:divBdr>
                              <w:divsChild>
                                <w:div w:id="1627422520">
                                  <w:marLeft w:val="0"/>
                                  <w:marRight w:val="0"/>
                                  <w:marTop w:val="0"/>
                                  <w:marBottom w:val="0"/>
                                  <w:divBdr>
                                    <w:top w:val="none" w:sz="0" w:space="0" w:color="auto"/>
                                    <w:left w:val="none" w:sz="0" w:space="0" w:color="auto"/>
                                    <w:bottom w:val="none" w:sz="0" w:space="0" w:color="auto"/>
                                    <w:right w:val="none" w:sz="0" w:space="0" w:color="auto"/>
                                  </w:divBdr>
                                  <w:divsChild>
                                    <w:div w:id="1895508927">
                                      <w:marLeft w:val="0"/>
                                      <w:marRight w:val="0"/>
                                      <w:marTop w:val="0"/>
                                      <w:marBottom w:val="0"/>
                                      <w:divBdr>
                                        <w:top w:val="none" w:sz="0" w:space="0" w:color="auto"/>
                                        <w:left w:val="none" w:sz="0" w:space="0" w:color="auto"/>
                                        <w:bottom w:val="none" w:sz="0" w:space="0" w:color="auto"/>
                                        <w:right w:val="none" w:sz="0" w:space="0" w:color="auto"/>
                                      </w:divBdr>
                                    </w:div>
                                  </w:divsChild>
                                </w:div>
                                <w:div w:id="306476062">
                                  <w:marLeft w:val="0"/>
                                  <w:marRight w:val="0"/>
                                  <w:marTop w:val="0"/>
                                  <w:marBottom w:val="0"/>
                                  <w:divBdr>
                                    <w:top w:val="none" w:sz="0" w:space="0" w:color="auto"/>
                                    <w:left w:val="none" w:sz="0" w:space="0" w:color="auto"/>
                                    <w:bottom w:val="none" w:sz="0" w:space="0" w:color="auto"/>
                                    <w:right w:val="none" w:sz="0" w:space="0" w:color="auto"/>
                                  </w:divBdr>
                                  <w:divsChild>
                                    <w:div w:id="599024557">
                                      <w:marLeft w:val="0"/>
                                      <w:marRight w:val="0"/>
                                      <w:marTop w:val="0"/>
                                      <w:marBottom w:val="0"/>
                                      <w:divBdr>
                                        <w:top w:val="none" w:sz="0" w:space="0" w:color="auto"/>
                                        <w:left w:val="none" w:sz="0" w:space="0" w:color="auto"/>
                                        <w:bottom w:val="none" w:sz="0" w:space="0" w:color="auto"/>
                                        <w:right w:val="none" w:sz="0" w:space="0" w:color="auto"/>
                                      </w:divBdr>
                                      <w:divsChild>
                                        <w:div w:id="785318241">
                                          <w:marLeft w:val="0"/>
                                          <w:marRight w:val="0"/>
                                          <w:marTop w:val="0"/>
                                          <w:marBottom w:val="0"/>
                                          <w:divBdr>
                                            <w:top w:val="none" w:sz="0" w:space="0" w:color="auto"/>
                                            <w:left w:val="none" w:sz="0" w:space="0" w:color="auto"/>
                                            <w:bottom w:val="none" w:sz="0" w:space="0" w:color="auto"/>
                                            <w:right w:val="none" w:sz="0" w:space="0" w:color="auto"/>
                                          </w:divBdr>
                                        </w:div>
                                        <w:div w:id="166042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851670">
                          <w:marLeft w:val="0"/>
                          <w:marRight w:val="0"/>
                          <w:marTop w:val="60"/>
                          <w:marBottom w:val="0"/>
                          <w:divBdr>
                            <w:top w:val="none" w:sz="0" w:space="0" w:color="auto"/>
                            <w:left w:val="none" w:sz="0" w:space="0" w:color="auto"/>
                            <w:bottom w:val="none" w:sz="0" w:space="0" w:color="auto"/>
                            <w:right w:val="none" w:sz="0" w:space="0" w:color="auto"/>
                          </w:divBdr>
                          <w:divsChild>
                            <w:div w:id="1837459699">
                              <w:marLeft w:val="0"/>
                              <w:marRight w:val="0"/>
                              <w:marTop w:val="0"/>
                              <w:marBottom w:val="0"/>
                              <w:divBdr>
                                <w:top w:val="none" w:sz="0" w:space="0" w:color="auto"/>
                                <w:left w:val="none" w:sz="0" w:space="0" w:color="auto"/>
                                <w:bottom w:val="none" w:sz="0" w:space="0" w:color="auto"/>
                                <w:right w:val="none" w:sz="0" w:space="0" w:color="auto"/>
                              </w:divBdr>
                              <w:divsChild>
                                <w:div w:id="1868790564">
                                  <w:marLeft w:val="0"/>
                                  <w:marRight w:val="0"/>
                                  <w:marTop w:val="0"/>
                                  <w:marBottom w:val="0"/>
                                  <w:divBdr>
                                    <w:top w:val="none" w:sz="0" w:space="0" w:color="auto"/>
                                    <w:left w:val="none" w:sz="0" w:space="0" w:color="auto"/>
                                    <w:bottom w:val="none" w:sz="0" w:space="0" w:color="auto"/>
                                    <w:right w:val="none" w:sz="0" w:space="0" w:color="auto"/>
                                  </w:divBdr>
                                  <w:divsChild>
                                    <w:div w:id="1843887753">
                                      <w:marLeft w:val="0"/>
                                      <w:marRight w:val="0"/>
                                      <w:marTop w:val="0"/>
                                      <w:marBottom w:val="0"/>
                                      <w:divBdr>
                                        <w:top w:val="none" w:sz="0" w:space="0" w:color="auto"/>
                                        <w:left w:val="none" w:sz="0" w:space="0" w:color="auto"/>
                                        <w:bottom w:val="none" w:sz="0" w:space="0" w:color="auto"/>
                                        <w:right w:val="none" w:sz="0" w:space="0" w:color="auto"/>
                                      </w:divBdr>
                                    </w:div>
                                  </w:divsChild>
                                </w:div>
                                <w:div w:id="1985231602">
                                  <w:marLeft w:val="0"/>
                                  <w:marRight w:val="0"/>
                                  <w:marTop w:val="0"/>
                                  <w:marBottom w:val="0"/>
                                  <w:divBdr>
                                    <w:top w:val="none" w:sz="0" w:space="0" w:color="auto"/>
                                    <w:left w:val="none" w:sz="0" w:space="0" w:color="auto"/>
                                    <w:bottom w:val="none" w:sz="0" w:space="0" w:color="auto"/>
                                    <w:right w:val="none" w:sz="0" w:space="0" w:color="auto"/>
                                  </w:divBdr>
                                  <w:divsChild>
                                    <w:div w:id="787045849">
                                      <w:marLeft w:val="0"/>
                                      <w:marRight w:val="0"/>
                                      <w:marTop w:val="0"/>
                                      <w:marBottom w:val="0"/>
                                      <w:divBdr>
                                        <w:top w:val="none" w:sz="0" w:space="0" w:color="auto"/>
                                        <w:left w:val="none" w:sz="0" w:space="0" w:color="auto"/>
                                        <w:bottom w:val="none" w:sz="0" w:space="0" w:color="auto"/>
                                        <w:right w:val="none" w:sz="0" w:space="0" w:color="auto"/>
                                      </w:divBdr>
                                      <w:divsChild>
                                        <w:div w:id="941840042">
                                          <w:marLeft w:val="0"/>
                                          <w:marRight w:val="0"/>
                                          <w:marTop w:val="0"/>
                                          <w:marBottom w:val="0"/>
                                          <w:divBdr>
                                            <w:top w:val="none" w:sz="0" w:space="0" w:color="auto"/>
                                            <w:left w:val="none" w:sz="0" w:space="0" w:color="auto"/>
                                            <w:bottom w:val="none" w:sz="0" w:space="0" w:color="auto"/>
                                            <w:right w:val="none" w:sz="0" w:space="0" w:color="auto"/>
                                          </w:divBdr>
                                        </w:div>
                                        <w:div w:id="158737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17589">
                          <w:marLeft w:val="0"/>
                          <w:marRight w:val="0"/>
                          <w:marTop w:val="60"/>
                          <w:marBottom w:val="0"/>
                          <w:divBdr>
                            <w:top w:val="none" w:sz="0" w:space="0" w:color="auto"/>
                            <w:left w:val="none" w:sz="0" w:space="0" w:color="auto"/>
                            <w:bottom w:val="none" w:sz="0" w:space="0" w:color="auto"/>
                            <w:right w:val="none" w:sz="0" w:space="0" w:color="auto"/>
                          </w:divBdr>
                          <w:divsChild>
                            <w:div w:id="2146778384">
                              <w:marLeft w:val="0"/>
                              <w:marRight w:val="0"/>
                              <w:marTop w:val="0"/>
                              <w:marBottom w:val="0"/>
                              <w:divBdr>
                                <w:top w:val="none" w:sz="0" w:space="0" w:color="auto"/>
                                <w:left w:val="none" w:sz="0" w:space="0" w:color="auto"/>
                                <w:bottom w:val="none" w:sz="0" w:space="0" w:color="auto"/>
                                <w:right w:val="none" w:sz="0" w:space="0" w:color="auto"/>
                              </w:divBdr>
                              <w:divsChild>
                                <w:div w:id="1439181804">
                                  <w:marLeft w:val="0"/>
                                  <w:marRight w:val="0"/>
                                  <w:marTop w:val="0"/>
                                  <w:marBottom w:val="0"/>
                                  <w:divBdr>
                                    <w:top w:val="none" w:sz="0" w:space="0" w:color="auto"/>
                                    <w:left w:val="none" w:sz="0" w:space="0" w:color="auto"/>
                                    <w:bottom w:val="none" w:sz="0" w:space="0" w:color="auto"/>
                                    <w:right w:val="none" w:sz="0" w:space="0" w:color="auto"/>
                                  </w:divBdr>
                                  <w:divsChild>
                                    <w:div w:id="729426679">
                                      <w:marLeft w:val="0"/>
                                      <w:marRight w:val="0"/>
                                      <w:marTop w:val="0"/>
                                      <w:marBottom w:val="0"/>
                                      <w:divBdr>
                                        <w:top w:val="none" w:sz="0" w:space="0" w:color="auto"/>
                                        <w:left w:val="none" w:sz="0" w:space="0" w:color="auto"/>
                                        <w:bottom w:val="none" w:sz="0" w:space="0" w:color="auto"/>
                                        <w:right w:val="none" w:sz="0" w:space="0" w:color="auto"/>
                                      </w:divBdr>
                                    </w:div>
                                  </w:divsChild>
                                </w:div>
                                <w:div w:id="436023313">
                                  <w:marLeft w:val="0"/>
                                  <w:marRight w:val="0"/>
                                  <w:marTop w:val="0"/>
                                  <w:marBottom w:val="0"/>
                                  <w:divBdr>
                                    <w:top w:val="none" w:sz="0" w:space="0" w:color="auto"/>
                                    <w:left w:val="none" w:sz="0" w:space="0" w:color="auto"/>
                                    <w:bottom w:val="none" w:sz="0" w:space="0" w:color="auto"/>
                                    <w:right w:val="none" w:sz="0" w:space="0" w:color="auto"/>
                                  </w:divBdr>
                                  <w:divsChild>
                                    <w:div w:id="1798332403">
                                      <w:marLeft w:val="0"/>
                                      <w:marRight w:val="0"/>
                                      <w:marTop w:val="0"/>
                                      <w:marBottom w:val="0"/>
                                      <w:divBdr>
                                        <w:top w:val="none" w:sz="0" w:space="0" w:color="auto"/>
                                        <w:left w:val="none" w:sz="0" w:space="0" w:color="auto"/>
                                        <w:bottom w:val="none" w:sz="0" w:space="0" w:color="auto"/>
                                        <w:right w:val="none" w:sz="0" w:space="0" w:color="auto"/>
                                      </w:divBdr>
                                      <w:divsChild>
                                        <w:div w:id="97599977">
                                          <w:marLeft w:val="0"/>
                                          <w:marRight w:val="0"/>
                                          <w:marTop w:val="0"/>
                                          <w:marBottom w:val="0"/>
                                          <w:divBdr>
                                            <w:top w:val="none" w:sz="0" w:space="0" w:color="auto"/>
                                            <w:left w:val="none" w:sz="0" w:space="0" w:color="auto"/>
                                            <w:bottom w:val="none" w:sz="0" w:space="0" w:color="auto"/>
                                            <w:right w:val="none" w:sz="0" w:space="0" w:color="auto"/>
                                          </w:divBdr>
                                        </w:div>
                                        <w:div w:id="43046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029262">
                          <w:marLeft w:val="0"/>
                          <w:marRight w:val="0"/>
                          <w:marTop w:val="60"/>
                          <w:marBottom w:val="0"/>
                          <w:divBdr>
                            <w:top w:val="none" w:sz="0" w:space="0" w:color="auto"/>
                            <w:left w:val="none" w:sz="0" w:space="0" w:color="auto"/>
                            <w:bottom w:val="none" w:sz="0" w:space="0" w:color="auto"/>
                            <w:right w:val="none" w:sz="0" w:space="0" w:color="auto"/>
                          </w:divBdr>
                          <w:divsChild>
                            <w:div w:id="153374679">
                              <w:marLeft w:val="0"/>
                              <w:marRight w:val="0"/>
                              <w:marTop w:val="0"/>
                              <w:marBottom w:val="0"/>
                              <w:divBdr>
                                <w:top w:val="none" w:sz="0" w:space="0" w:color="auto"/>
                                <w:left w:val="none" w:sz="0" w:space="0" w:color="auto"/>
                                <w:bottom w:val="none" w:sz="0" w:space="0" w:color="auto"/>
                                <w:right w:val="none" w:sz="0" w:space="0" w:color="auto"/>
                              </w:divBdr>
                              <w:divsChild>
                                <w:div w:id="545413478">
                                  <w:marLeft w:val="0"/>
                                  <w:marRight w:val="0"/>
                                  <w:marTop w:val="0"/>
                                  <w:marBottom w:val="0"/>
                                  <w:divBdr>
                                    <w:top w:val="none" w:sz="0" w:space="0" w:color="auto"/>
                                    <w:left w:val="none" w:sz="0" w:space="0" w:color="auto"/>
                                    <w:bottom w:val="none" w:sz="0" w:space="0" w:color="auto"/>
                                    <w:right w:val="none" w:sz="0" w:space="0" w:color="auto"/>
                                  </w:divBdr>
                                  <w:divsChild>
                                    <w:div w:id="1378163114">
                                      <w:marLeft w:val="0"/>
                                      <w:marRight w:val="0"/>
                                      <w:marTop w:val="0"/>
                                      <w:marBottom w:val="0"/>
                                      <w:divBdr>
                                        <w:top w:val="none" w:sz="0" w:space="0" w:color="auto"/>
                                        <w:left w:val="none" w:sz="0" w:space="0" w:color="auto"/>
                                        <w:bottom w:val="none" w:sz="0" w:space="0" w:color="auto"/>
                                        <w:right w:val="none" w:sz="0" w:space="0" w:color="auto"/>
                                      </w:divBdr>
                                    </w:div>
                                  </w:divsChild>
                                </w:div>
                                <w:div w:id="540554100">
                                  <w:marLeft w:val="0"/>
                                  <w:marRight w:val="0"/>
                                  <w:marTop w:val="0"/>
                                  <w:marBottom w:val="0"/>
                                  <w:divBdr>
                                    <w:top w:val="none" w:sz="0" w:space="0" w:color="auto"/>
                                    <w:left w:val="none" w:sz="0" w:space="0" w:color="auto"/>
                                    <w:bottom w:val="none" w:sz="0" w:space="0" w:color="auto"/>
                                    <w:right w:val="none" w:sz="0" w:space="0" w:color="auto"/>
                                  </w:divBdr>
                                  <w:divsChild>
                                    <w:div w:id="1888175560">
                                      <w:marLeft w:val="0"/>
                                      <w:marRight w:val="0"/>
                                      <w:marTop w:val="0"/>
                                      <w:marBottom w:val="0"/>
                                      <w:divBdr>
                                        <w:top w:val="none" w:sz="0" w:space="0" w:color="auto"/>
                                        <w:left w:val="none" w:sz="0" w:space="0" w:color="auto"/>
                                        <w:bottom w:val="none" w:sz="0" w:space="0" w:color="auto"/>
                                        <w:right w:val="none" w:sz="0" w:space="0" w:color="auto"/>
                                      </w:divBdr>
                                      <w:divsChild>
                                        <w:div w:id="1361928816">
                                          <w:marLeft w:val="0"/>
                                          <w:marRight w:val="0"/>
                                          <w:marTop w:val="0"/>
                                          <w:marBottom w:val="0"/>
                                          <w:divBdr>
                                            <w:top w:val="none" w:sz="0" w:space="0" w:color="auto"/>
                                            <w:left w:val="none" w:sz="0" w:space="0" w:color="auto"/>
                                            <w:bottom w:val="none" w:sz="0" w:space="0" w:color="auto"/>
                                            <w:right w:val="none" w:sz="0" w:space="0" w:color="auto"/>
                                          </w:divBdr>
                                        </w:div>
                                        <w:div w:id="29553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199171">
                          <w:marLeft w:val="0"/>
                          <w:marRight w:val="0"/>
                          <w:marTop w:val="60"/>
                          <w:marBottom w:val="0"/>
                          <w:divBdr>
                            <w:top w:val="none" w:sz="0" w:space="0" w:color="auto"/>
                            <w:left w:val="none" w:sz="0" w:space="0" w:color="auto"/>
                            <w:bottom w:val="none" w:sz="0" w:space="0" w:color="auto"/>
                            <w:right w:val="none" w:sz="0" w:space="0" w:color="auto"/>
                          </w:divBdr>
                          <w:divsChild>
                            <w:div w:id="1570994502">
                              <w:marLeft w:val="0"/>
                              <w:marRight w:val="0"/>
                              <w:marTop w:val="0"/>
                              <w:marBottom w:val="0"/>
                              <w:divBdr>
                                <w:top w:val="none" w:sz="0" w:space="0" w:color="auto"/>
                                <w:left w:val="none" w:sz="0" w:space="0" w:color="auto"/>
                                <w:bottom w:val="none" w:sz="0" w:space="0" w:color="auto"/>
                                <w:right w:val="none" w:sz="0" w:space="0" w:color="auto"/>
                              </w:divBdr>
                              <w:divsChild>
                                <w:div w:id="1195919841">
                                  <w:marLeft w:val="0"/>
                                  <w:marRight w:val="0"/>
                                  <w:marTop w:val="0"/>
                                  <w:marBottom w:val="0"/>
                                  <w:divBdr>
                                    <w:top w:val="none" w:sz="0" w:space="0" w:color="auto"/>
                                    <w:left w:val="none" w:sz="0" w:space="0" w:color="auto"/>
                                    <w:bottom w:val="none" w:sz="0" w:space="0" w:color="auto"/>
                                    <w:right w:val="none" w:sz="0" w:space="0" w:color="auto"/>
                                  </w:divBdr>
                                  <w:divsChild>
                                    <w:div w:id="1807774426">
                                      <w:marLeft w:val="0"/>
                                      <w:marRight w:val="0"/>
                                      <w:marTop w:val="0"/>
                                      <w:marBottom w:val="0"/>
                                      <w:divBdr>
                                        <w:top w:val="none" w:sz="0" w:space="0" w:color="auto"/>
                                        <w:left w:val="none" w:sz="0" w:space="0" w:color="auto"/>
                                        <w:bottom w:val="none" w:sz="0" w:space="0" w:color="auto"/>
                                        <w:right w:val="none" w:sz="0" w:space="0" w:color="auto"/>
                                      </w:divBdr>
                                    </w:div>
                                  </w:divsChild>
                                </w:div>
                                <w:div w:id="188105281">
                                  <w:marLeft w:val="0"/>
                                  <w:marRight w:val="0"/>
                                  <w:marTop w:val="0"/>
                                  <w:marBottom w:val="0"/>
                                  <w:divBdr>
                                    <w:top w:val="none" w:sz="0" w:space="0" w:color="auto"/>
                                    <w:left w:val="none" w:sz="0" w:space="0" w:color="auto"/>
                                    <w:bottom w:val="none" w:sz="0" w:space="0" w:color="auto"/>
                                    <w:right w:val="none" w:sz="0" w:space="0" w:color="auto"/>
                                  </w:divBdr>
                                  <w:divsChild>
                                    <w:div w:id="1057822612">
                                      <w:marLeft w:val="0"/>
                                      <w:marRight w:val="0"/>
                                      <w:marTop w:val="0"/>
                                      <w:marBottom w:val="0"/>
                                      <w:divBdr>
                                        <w:top w:val="none" w:sz="0" w:space="0" w:color="auto"/>
                                        <w:left w:val="none" w:sz="0" w:space="0" w:color="auto"/>
                                        <w:bottom w:val="none" w:sz="0" w:space="0" w:color="auto"/>
                                        <w:right w:val="none" w:sz="0" w:space="0" w:color="auto"/>
                                      </w:divBdr>
                                      <w:divsChild>
                                        <w:div w:id="1642540111">
                                          <w:marLeft w:val="0"/>
                                          <w:marRight w:val="0"/>
                                          <w:marTop w:val="0"/>
                                          <w:marBottom w:val="0"/>
                                          <w:divBdr>
                                            <w:top w:val="none" w:sz="0" w:space="0" w:color="auto"/>
                                            <w:left w:val="none" w:sz="0" w:space="0" w:color="auto"/>
                                            <w:bottom w:val="none" w:sz="0" w:space="0" w:color="auto"/>
                                            <w:right w:val="none" w:sz="0" w:space="0" w:color="auto"/>
                                          </w:divBdr>
                                        </w:div>
                                        <w:div w:id="16425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501478">
                          <w:marLeft w:val="0"/>
                          <w:marRight w:val="0"/>
                          <w:marTop w:val="60"/>
                          <w:marBottom w:val="0"/>
                          <w:divBdr>
                            <w:top w:val="none" w:sz="0" w:space="0" w:color="auto"/>
                            <w:left w:val="none" w:sz="0" w:space="0" w:color="auto"/>
                            <w:bottom w:val="none" w:sz="0" w:space="0" w:color="auto"/>
                            <w:right w:val="none" w:sz="0" w:space="0" w:color="auto"/>
                          </w:divBdr>
                          <w:divsChild>
                            <w:div w:id="1945990860">
                              <w:marLeft w:val="0"/>
                              <w:marRight w:val="0"/>
                              <w:marTop w:val="0"/>
                              <w:marBottom w:val="0"/>
                              <w:divBdr>
                                <w:top w:val="none" w:sz="0" w:space="0" w:color="auto"/>
                                <w:left w:val="none" w:sz="0" w:space="0" w:color="auto"/>
                                <w:bottom w:val="none" w:sz="0" w:space="0" w:color="auto"/>
                                <w:right w:val="none" w:sz="0" w:space="0" w:color="auto"/>
                              </w:divBdr>
                              <w:divsChild>
                                <w:div w:id="1515727338">
                                  <w:marLeft w:val="0"/>
                                  <w:marRight w:val="0"/>
                                  <w:marTop w:val="0"/>
                                  <w:marBottom w:val="0"/>
                                  <w:divBdr>
                                    <w:top w:val="none" w:sz="0" w:space="0" w:color="auto"/>
                                    <w:left w:val="none" w:sz="0" w:space="0" w:color="auto"/>
                                    <w:bottom w:val="none" w:sz="0" w:space="0" w:color="auto"/>
                                    <w:right w:val="none" w:sz="0" w:space="0" w:color="auto"/>
                                  </w:divBdr>
                                  <w:divsChild>
                                    <w:div w:id="987592948">
                                      <w:marLeft w:val="0"/>
                                      <w:marRight w:val="0"/>
                                      <w:marTop w:val="0"/>
                                      <w:marBottom w:val="0"/>
                                      <w:divBdr>
                                        <w:top w:val="none" w:sz="0" w:space="0" w:color="auto"/>
                                        <w:left w:val="none" w:sz="0" w:space="0" w:color="auto"/>
                                        <w:bottom w:val="none" w:sz="0" w:space="0" w:color="auto"/>
                                        <w:right w:val="none" w:sz="0" w:space="0" w:color="auto"/>
                                      </w:divBdr>
                                    </w:div>
                                  </w:divsChild>
                                </w:div>
                                <w:div w:id="1906142028">
                                  <w:marLeft w:val="0"/>
                                  <w:marRight w:val="0"/>
                                  <w:marTop w:val="0"/>
                                  <w:marBottom w:val="0"/>
                                  <w:divBdr>
                                    <w:top w:val="none" w:sz="0" w:space="0" w:color="auto"/>
                                    <w:left w:val="none" w:sz="0" w:space="0" w:color="auto"/>
                                    <w:bottom w:val="none" w:sz="0" w:space="0" w:color="auto"/>
                                    <w:right w:val="none" w:sz="0" w:space="0" w:color="auto"/>
                                  </w:divBdr>
                                  <w:divsChild>
                                    <w:div w:id="712535150">
                                      <w:marLeft w:val="0"/>
                                      <w:marRight w:val="0"/>
                                      <w:marTop w:val="0"/>
                                      <w:marBottom w:val="0"/>
                                      <w:divBdr>
                                        <w:top w:val="none" w:sz="0" w:space="0" w:color="auto"/>
                                        <w:left w:val="none" w:sz="0" w:space="0" w:color="auto"/>
                                        <w:bottom w:val="none" w:sz="0" w:space="0" w:color="auto"/>
                                        <w:right w:val="none" w:sz="0" w:space="0" w:color="auto"/>
                                      </w:divBdr>
                                      <w:divsChild>
                                        <w:div w:id="235477268">
                                          <w:marLeft w:val="0"/>
                                          <w:marRight w:val="0"/>
                                          <w:marTop w:val="0"/>
                                          <w:marBottom w:val="0"/>
                                          <w:divBdr>
                                            <w:top w:val="none" w:sz="0" w:space="0" w:color="auto"/>
                                            <w:left w:val="none" w:sz="0" w:space="0" w:color="auto"/>
                                            <w:bottom w:val="none" w:sz="0" w:space="0" w:color="auto"/>
                                            <w:right w:val="none" w:sz="0" w:space="0" w:color="auto"/>
                                          </w:divBdr>
                                        </w:div>
                                        <w:div w:id="79013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7</Pages>
  <Words>1370</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Лена</cp:lastModifiedBy>
  <cp:revision>28</cp:revision>
  <cp:lastPrinted>2017-11-11T22:06:00Z</cp:lastPrinted>
  <dcterms:created xsi:type="dcterms:W3CDTF">2017-11-06T10:23:00Z</dcterms:created>
  <dcterms:modified xsi:type="dcterms:W3CDTF">2017-11-16T07:55:00Z</dcterms:modified>
</cp:coreProperties>
</file>